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922" w:rsidRDefault="00915922" w:rsidP="00ED3045">
      <w:pPr>
        <w:pStyle w:val="aa"/>
        <w:widowControl w:val="0"/>
        <w:spacing w:after="0"/>
        <w:ind w:right="-7" w:firstLine="567"/>
        <w:jc w:val="right"/>
        <w:rPr>
          <w:rFonts w:ascii="GHEA Grapalat" w:hAnsi="GHEA Grapalat"/>
          <w:i/>
          <w:sz w:val="18"/>
          <w:szCs w:val="18"/>
          <w:u w:val="single"/>
          <w:lang w:val="en-US"/>
        </w:rPr>
      </w:pPr>
    </w:p>
    <w:p w:rsidR="006B1F85" w:rsidRDefault="006B1F85" w:rsidP="00ED3045">
      <w:pPr>
        <w:pStyle w:val="aa"/>
        <w:widowControl w:val="0"/>
        <w:spacing w:after="0"/>
        <w:ind w:right="-7" w:firstLine="567"/>
        <w:jc w:val="right"/>
        <w:rPr>
          <w:rFonts w:ascii="GHEA Grapalat" w:hAnsi="GHEA Grapalat"/>
          <w:i/>
          <w:sz w:val="18"/>
          <w:szCs w:val="18"/>
          <w:u w:val="single"/>
          <w:lang w:val="en-US"/>
        </w:rPr>
      </w:pPr>
    </w:p>
    <w:p w:rsidR="006B1F85" w:rsidRDefault="006B1F85" w:rsidP="00ED3045">
      <w:pPr>
        <w:pStyle w:val="aa"/>
        <w:widowControl w:val="0"/>
        <w:spacing w:after="0"/>
        <w:ind w:right="-7" w:firstLine="567"/>
        <w:jc w:val="right"/>
        <w:rPr>
          <w:rFonts w:ascii="GHEA Grapalat" w:hAnsi="GHEA Grapalat"/>
          <w:i/>
          <w:sz w:val="18"/>
          <w:szCs w:val="18"/>
          <w:u w:val="single"/>
          <w:lang w:val="en-US"/>
        </w:rPr>
      </w:pPr>
    </w:p>
    <w:p w:rsidR="00096865" w:rsidRPr="00EE7968" w:rsidRDefault="00096865" w:rsidP="00ED3045">
      <w:pPr>
        <w:pStyle w:val="aa"/>
        <w:widowControl w:val="0"/>
        <w:spacing w:after="0"/>
        <w:ind w:right="-7" w:firstLine="567"/>
        <w:jc w:val="right"/>
        <w:rPr>
          <w:rFonts w:ascii="GHEA Grapalat" w:hAnsi="GHEA Grapalat" w:cs="Sylfaen"/>
          <w:i/>
          <w:sz w:val="18"/>
          <w:szCs w:val="18"/>
          <w:u w:val="single"/>
        </w:rPr>
      </w:pPr>
      <w:r w:rsidRPr="00EE7968">
        <w:rPr>
          <w:rFonts w:ascii="GHEA Grapalat" w:hAnsi="GHEA Grapalat"/>
          <w:i/>
          <w:sz w:val="18"/>
          <w:szCs w:val="18"/>
          <w:u w:val="single"/>
        </w:rPr>
        <w:t>Типовая форма</w:t>
      </w:r>
    </w:p>
    <w:p w:rsidR="00642EFE" w:rsidRPr="00EE7968" w:rsidRDefault="00642EFE" w:rsidP="00ED3045">
      <w:pPr>
        <w:pStyle w:val="a3"/>
        <w:widowControl w:val="0"/>
        <w:spacing w:line="240" w:lineRule="auto"/>
        <w:ind w:firstLine="0"/>
        <w:jc w:val="center"/>
        <w:rPr>
          <w:rFonts w:ascii="GHEA Grapalat" w:hAnsi="GHEA Grapalat"/>
          <w:i w:val="0"/>
          <w:sz w:val="18"/>
          <w:szCs w:val="18"/>
        </w:rPr>
      </w:pPr>
      <w:r w:rsidRPr="00EE7968">
        <w:rPr>
          <w:rFonts w:ascii="GHEA Grapalat" w:hAnsi="GHEA Grapalat"/>
          <w:i w:val="0"/>
          <w:sz w:val="18"/>
          <w:szCs w:val="18"/>
        </w:rPr>
        <w:t>ОБЪЯВЛЕНИЕ</w:t>
      </w:r>
    </w:p>
    <w:p w:rsidR="00BD7F6A" w:rsidRPr="003777CA" w:rsidRDefault="00642EFE" w:rsidP="00ED3045">
      <w:pPr>
        <w:pStyle w:val="a3"/>
        <w:widowControl w:val="0"/>
        <w:spacing w:line="240" w:lineRule="auto"/>
        <w:ind w:firstLine="0"/>
        <w:jc w:val="center"/>
        <w:rPr>
          <w:rFonts w:ascii="GHEA Grapalat" w:hAnsi="GHEA Grapalat"/>
          <w:i w:val="0"/>
          <w:sz w:val="18"/>
          <w:szCs w:val="18"/>
        </w:rPr>
      </w:pPr>
      <w:r w:rsidRPr="00EE7968">
        <w:rPr>
          <w:rFonts w:ascii="GHEA Grapalat" w:hAnsi="GHEA Grapalat"/>
          <w:i w:val="0"/>
          <w:sz w:val="18"/>
          <w:szCs w:val="18"/>
        </w:rPr>
        <w:t>О</w:t>
      </w:r>
      <w:r w:rsidR="00BD7F6A" w:rsidRPr="00BD7F6A">
        <w:rPr>
          <w:rFonts w:ascii="GHEA Grapalat" w:hAnsi="GHEA Grapalat"/>
          <w:i w:val="0"/>
          <w:sz w:val="18"/>
          <w:szCs w:val="18"/>
        </w:rPr>
        <w:t xml:space="preserve"> </w:t>
      </w:r>
      <w:r w:rsidR="00BD7F6A" w:rsidRPr="003777CA">
        <w:rPr>
          <w:rFonts w:ascii="GHEA Grapalat" w:hAnsi="GHEA Grapalat"/>
          <w:i w:val="0"/>
          <w:sz w:val="18"/>
          <w:szCs w:val="18"/>
        </w:rPr>
        <w:t>ЗАПРОСЕ КОТИРОВОК</w:t>
      </w:r>
    </w:p>
    <w:p w:rsidR="0091042F" w:rsidRPr="00EE7968" w:rsidRDefault="00642EFE" w:rsidP="00ED3045">
      <w:pPr>
        <w:pStyle w:val="a3"/>
        <w:widowControl w:val="0"/>
        <w:spacing w:line="240" w:lineRule="auto"/>
        <w:ind w:firstLine="0"/>
        <w:jc w:val="center"/>
        <w:rPr>
          <w:rFonts w:ascii="GHEA Grapalat" w:hAnsi="GHEA Grapalat"/>
          <w:i w:val="0"/>
          <w:sz w:val="18"/>
          <w:szCs w:val="18"/>
        </w:rPr>
      </w:pPr>
      <w:r w:rsidRPr="00EE7968">
        <w:rPr>
          <w:rFonts w:ascii="GHEA Grapalat" w:hAnsi="GHEA Grapalat"/>
          <w:i w:val="0"/>
          <w:sz w:val="18"/>
          <w:szCs w:val="18"/>
        </w:rPr>
        <w:t xml:space="preserve">Настоящий текст объявления утвержден Решением </w:t>
      </w:r>
      <w:r w:rsidR="00417E48" w:rsidRPr="00EE7968">
        <w:rPr>
          <w:rFonts w:ascii="GHEA Grapalat" w:hAnsi="GHEA Grapalat"/>
          <w:i w:val="0"/>
          <w:sz w:val="18"/>
          <w:szCs w:val="18"/>
        </w:rPr>
        <w:t xml:space="preserve">Оценочной </w:t>
      </w:r>
      <w:r w:rsidRPr="00EE7968">
        <w:rPr>
          <w:rFonts w:ascii="GHEA Grapalat" w:hAnsi="GHEA Grapalat"/>
          <w:i w:val="0"/>
          <w:sz w:val="18"/>
          <w:szCs w:val="18"/>
        </w:rPr>
        <w:t>Комиссии от "</w:t>
      </w:r>
      <w:r w:rsidR="00785C76" w:rsidRPr="00785C76">
        <w:rPr>
          <w:rFonts w:ascii="GHEA Grapalat" w:hAnsi="GHEA Grapalat"/>
          <w:i w:val="0"/>
          <w:sz w:val="18"/>
          <w:szCs w:val="18"/>
        </w:rPr>
        <w:t>08</w:t>
      </w:r>
      <w:r w:rsidRPr="00EE7968">
        <w:rPr>
          <w:rFonts w:ascii="GHEA Grapalat" w:hAnsi="GHEA Grapalat"/>
          <w:i w:val="0"/>
          <w:sz w:val="18"/>
          <w:szCs w:val="18"/>
        </w:rPr>
        <w:t>" "</w:t>
      </w:r>
      <w:r w:rsidR="00B7194C" w:rsidRPr="00B7194C">
        <w:t xml:space="preserve"> </w:t>
      </w:r>
      <w:r w:rsidR="00785C76" w:rsidRPr="00785C76">
        <w:rPr>
          <w:rFonts w:ascii="Calibri" w:hAnsi="Calibri" w:cs="Calibri"/>
        </w:rPr>
        <w:t>мая</w:t>
      </w:r>
      <w:r w:rsidR="00B7194C" w:rsidRPr="00B7194C">
        <w:rPr>
          <w:rFonts w:ascii="GHEA Grapalat" w:hAnsi="GHEA Grapalat"/>
          <w:i w:val="0"/>
          <w:sz w:val="18"/>
          <w:szCs w:val="18"/>
        </w:rPr>
        <w:t xml:space="preserve"> </w:t>
      </w:r>
      <w:r w:rsidRPr="00EE7968">
        <w:rPr>
          <w:rFonts w:ascii="GHEA Grapalat" w:hAnsi="GHEA Grapalat"/>
          <w:i w:val="0"/>
          <w:sz w:val="18"/>
          <w:szCs w:val="18"/>
        </w:rPr>
        <w:t>" 20</w:t>
      </w:r>
      <w:r w:rsidR="006F6445" w:rsidRPr="006F6445">
        <w:rPr>
          <w:rFonts w:ascii="GHEA Grapalat" w:hAnsi="GHEA Grapalat"/>
          <w:i w:val="0"/>
          <w:sz w:val="18"/>
          <w:szCs w:val="18"/>
        </w:rPr>
        <w:t>20</w:t>
      </w:r>
      <w:r w:rsidR="00AA7117" w:rsidRPr="00EE7968">
        <w:rPr>
          <w:rFonts w:ascii="GHEA Grapalat" w:hAnsi="GHEA Grapalat"/>
          <w:i w:val="0"/>
          <w:sz w:val="18"/>
          <w:szCs w:val="18"/>
        </w:rPr>
        <w:t xml:space="preserve"> </w:t>
      </w:r>
      <w:r w:rsidRPr="00EE7968">
        <w:rPr>
          <w:rFonts w:ascii="GHEA Grapalat" w:hAnsi="GHEA Grapalat"/>
          <w:i w:val="0"/>
          <w:sz w:val="18"/>
          <w:szCs w:val="18"/>
        </w:rPr>
        <w:t>года "</w:t>
      </w:r>
      <w:r w:rsidR="00ED3045" w:rsidRPr="00EE7968">
        <w:rPr>
          <w:rFonts w:ascii="GHEA Grapalat" w:hAnsi="GHEA Grapalat"/>
          <w:i w:val="0"/>
          <w:sz w:val="18"/>
          <w:szCs w:val="18"/>
        </w:rPr>
        <w:t>2</w:t>
      </w:r>
      <w:r w:rsidRPr="00EE7968">
        <w:rPr>
          <w:rFonts w:ascii="GHEA Grapalat" w:hAnsi="GHEA Grapalat"/>
          <w:i w:val="0"/>
          <w:sz w:val="18"/>
          <w:szCs w:val="18"/>
        </w:rPr>
        <w:t xml:space="preserve">" </w:t>
      </w:r>
    </w:p>
    <w:p w:rsidR="0091042F" w:rsidRPr="00ED0939" w:rsidRDefault="0006703E" w:rsidP="00ED3045">
      <w:pPr>
        <w:pStyle w:val="a3"/>
        <w:widowControl w:val="0"/>
        <w:spacing w:line="240" w:lineRule="auto"/>
        <w:ind w:firstLine="0"/>
        <w:jc w:val="center"/>
        <w:rPr>
          <w:rFonts w:ascii="GHEA Grapalat" w:hAnsi="GHEA Grapalat"/>
          <w:i w:val="0"/>
          <w:sz w:val="18"/>
          <w:szCs w:val="18"/>
        </w:rPr>
      </w:pPr>
      <w:r w:rsidRPr="00EE7968">
        <w:rPr>
          <w:rFonts w:ascii="GHEA Grapalat" w:hAnsi="GHEA Grapalat"/>
          <w:i w:val="0"/>
          <w:sz w:val="18"/>
          <w:szCs w:val="18"/>
        </w:rPr>
        <w:t xml:space="preserve">Код </w:t>
      </w:r>
      <w:r w:rsidR="00417E48" w:rsidRPr="00EE7968">
        <w:rPr>
          <w:rFonts w:ascii="GHEA Grapalat" w:hAnsi="GHEA Grapalat"/>
          <w:i w:val="0"/>
          <w:sz w:val="18"/>
          <w:szCs w:val="18"/>
        </w:rPr>
        <w:t>процедуры</w:t>
      </w:r>
      <w:r w:rsidRPr="00EE7968">
        <w:rPr>
          <w:rFonts w:ascii="GHEA Grapalat" w:hAnsi="GHEA Grapalat"/>
          <w:i w:val="0"/>
          <w:sz w:val="18"/>
          <w:szCs w:val="18"/>
        </w:rPr>
        <w:t xml:space="preserve"> </w:t>
      </w:r>
      <w:r w:rsidR="00785C76">
        <w:rPr>
          <w:rFonts w:ascii="GHEA Grapalat" w:hAnsi="GHEA Grapalat"/>
          <w:i w:val="0"/>
          <w:sz w:val="18"/>
          <w:szCs w:val="18"/>
        </w:rPr>
        <w:t>MH-GHAPDZB-20/2</w:t>
      </w:r>
    </w:p>
    <w:p w:rsidR="00ED3045" w:rsidRPr="003777CA" w:rsidRDefault="00ED3045" w:rsidP="00ED3045">
      <w:pPr>
        <w:pStyle w:val="a3"/>
        <w:widowControl w:val="0"/>
        <w:spacing w:line="240" w:lineRule="auto"/>
        <w:ind w:firstLine="0"/>
        <w:jc w:val="center"/>
        <w:rPr>
          <w:rFonts w:ascii="GHEA Grapalat" w:hAnsi="GHEA Grapalat"/>
          <w:i w:val="0"/>
          <w:sz w:val="18"/>
          <w:szCs w:val="18"/>
        </w:rPr>
      </w:pPr>
    </w:p>
    <w:p w:rsidR="00642EFE" w:rsidRPr="00EE7968" w:rsidRDefault="00642EFE" w:rsidP="004C7F28">
      <w:pPr>
        <w:pStyle w:val="a3"/>
        <w:widowControl w:val="0"/>
        <w:spacing w:line="240" w:lineRule="auto"/>
        <w:ind w:firstLine="709"/>
        <w:jc w:val="left"/>
        <w:rPr>
          <w:rFonts w:ascii="GHEA Grapalat" w:hAnsi="GHEA Grapalat"/>
          <w:i w:val="0"/>
          <w:sz w:val="18"/>
          <w:szCs w:val="18"/>
        </w:rPr>
      </w:pPr>
      <w:r w:rsidRPr="00EE7968">
        <w:rPr>
          <w:rFonts w:ascii="GHEA Grapalat" w:hAnsi="GHEA Grapalat"/>
          <w:i w:val="0"/>
          <w:sz w:val="18"/>
          <w:szCs w:val="18"/>
        </w:rPr>
        <w:t xml:space="preserve">Заказчик </w:t>
      </w:r>
      <w:r w:rsidR="004D6848">
        <w:rPr>
          <w:rFonts w:ascii="GHEA Grapalat" w:hAnsi="GHEA Grapalat"/>
          <w:i w:val="0"/>
          <w:sz w:val="18"/>
          <w:szCs w:val="18"/>
        </w:rPr>
        <w:t>«</w:t>
      </w:r>
      <w:r w:rsidR="00785C76">
        <w:rPr>
          <w:rFonts w:ascii="GHEA Grapalat" w:hAnsi="GHEA Grapalat"/>
          <w:i w:val="0"/>
          <w:sz w:val="18"/>
          <w:szCs w:val="18"/>
        </w:rPr>
        <w:t>МЕГРАШЕНСКАЯ ОБЩИНА</w:t>
      </w:r>
      <w:r w:rsidR="006B1F85">
        <w:rPr>
          <w:rFonts w:ascii="GHEA Grapalat" w:hAnsi="GHEA Grapalat"/>
          <w:i w:val="0"/>
          <w:sz w:val="18"/>
          <w:szCs w:val="18"/>
        </w:rPr>
        <w:t>”</w:t>
      </w:r>
      <w:r w:rsidRPr="00EE7968">
        <w:rPr>
          <w:rFonts w:ascii="GHEA Grapalat" w:hAnsi="GHEA Grapalat"/>
          <w:i w:val="0"/>
          <w:sz w:val="18"/>
          <w:szCs w:val="18"/>
        </w:rPr>
        <w:t>, находящийся по адресу:</w:t>
      </w:r>
      <w:r w:rsidR="004C7F28" w:rsidRPr="00EE7968">
        <w:rPr>
          <w:rFonts w:ascii="GHEA Grapalat" w:hAnsi="GHEA Grapalat"/>
          <w:i w:val="0"/>
          <w:sz w:val="18"/>
          <w:szCs w:val="18"/>
        </w:rPr>
        <w:t xml:space="preserve"> </w:t>
      </w:r>
      <w:r w:rsidR="00785C76">
        <w:rPr>
          <w:rFonts w:ascii="GHEA Grapalat" w:hAnsi="GHEA Grapalat"/>
          <w:i w:val="0"/>
          <w:sz w:val="18"/>
          <w:szCs w:val="18"/>
        </w:rPr>
        <w:t>Меграшенская община, 1-я ул. В 6-м корпусе</w:t>
      </w:r>
      <w:r w:rsidRPr="00EE7968">
        <w:rPr>
          <w:rFonts w:ascii="GHEA Grapalat" w:hAnsi="GHEA Grapalat"/>
          <w:i w:val="0"/>
          <w:sz w:val="18"/>
          <w:szCs w:val="18"/>
        </w:rPr>
        <w:t xml:space="preserve">объявляет </w:t>
      </w:r>
      <w:r w:rsidR="00BD7F6A">
        <w:rPr>
          <w:rFonts w:ascii="GHEA Grapalat" w:hAnsi="GHEA Grapalat"/>
          <w:i w:val="0"/>
          <w:sz w:val="18"/>
          <w:szCs w:val="18"/>
        </w:rPr>
        <w:t>запрос котировок</w:t>
      </w:r>
      <w:r w:rsidRPr="00EE7968">
        <w:rPr>
          <w:rFonts w:ascii="GHEA Grapalat" w:hAnsi="GHEA Grapalat"/>
          <w:i w:val="0"/>
          <w:sz w:val="18"/>
          <w:szCs w:val="18"/>
        </w:rPr>
        <w:t>, который проводится одним этапом</w:t>
      </w:r>
      <w:r w:rsidR="0050550F" w:rsidRPr="00EE7968">
        <w:rPr>
          <w:rFonts w:ascii="GHEA Grapalat" w:hAnsi="GHEA Grapalat"/>
          <w:i w:val="0"/>
          <w:sz w:val="18"/>
          <w:szCs w:val="18"/>
        </w:rPr>
        <w:t>.</w:t>
      </w:r>
    </w:p>
    <w:p w:rsidR="00357D48" w:rsidRPr="00EE7968" w:rsidRDefault="00A20B69" w:rsidP="00B7194C">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 xml:space="preserve">Участнику, отобранному по итогам </w:t>
      </w:r>
      <w:r w:rsidR="0041023E" w:rsidRPr="00EE7968">
        <w:rPr>
          <w:rFonts w:ascii="GHEA Grapalat" w:hAnsi="GHEA Grapalat"/>
          <w:i w:val="0"/>
          <w:sz w:val="18"/>
          <w:szCs w:val="18"/>
        </w:rPr>
        <w:t>настоящей процедуры</w:t>
      </w:r>
      <w:r w:rsidRPr="00EE7968">
        <w:rPr>
          <w:rFonts w:ascii="GHEA Grapalat" w:hAnsi="GHEA Grapalat"/>
          <w:i w:val="0"/>
          <w:sz w:val="18"/>
          <w:szCs w:val="18"/>
        </w:rPr>
        <w:t>, в</w:t>
      </w:r>
      <w:r w:rsidR="00782D60" w:rsidRPr="00EE7968">
        <w:rPr>
          <w:rFonts w:ascii="Courier New" w:hAnsi="Courier New" w:cs="Courier New"/>
          <w:i w:val="0"/>
          <w:sz w:val="18"/>
          <w:szCs w:val="18"/>
          <w:lang w:val="en-US"/>
        </w:rPr>
        <w:t> </w:t>
      </w:r>
      <w:r w:rsidRPr="00EE7968">
        <w:rPr>
          <w:rFonts w:ascii="GHEA Grapalat" w:hAnsi="GHEA Grapalat"/>
          <w:i w:val="0"/>
          <w:spacing w:val="6"/>
          <w:sz w:val="18"/>
          <w:szCs w:val="18"/>
        </w:rPr>
        <w:t>установленном</w:t>
      </w:r>
      <w:r w:rsidR="00782D60" w:rsidRPr="00EE7968">
        <w:rPr>
          <w:rFonts w:ascii="Courier New" w:hAnsi="Courier New" w:cs="Courier New"/>
          <w:i w:val="0"/>
          <w:spacing w:val="6"/>
          <w:sz w:val="18"/>
          <w:szCs w:val="18"/>
          <w:lang w:val="en-US"/>
        </w:rPr>
        <w:t> </w:t>
      </w:r>
      <w:r w:rsidRPr="00EE7968">
        <w:rPr>
          <w:rFonts w:ascii="GHEA Grapalat" w:hAnsi="GHEA Grapalat"/>
          <w:i w:val="0"/>
          <w:spacing w:val="6"/>
          <w:sz w:val="18"/>
          <w:szCs w:val="18"/>
        </w:rPr>
        <w:t xml:space="preserve">порядке будет предложено заключить договор на поставку </w:t>
      </w:r>
      <w:r w:rsidR="00785C76">
        <w:rPr>
          <w:rFonts w:ascii="GHEA Grapalat" w:hAnsi="GHEA Grapalat"/>
          <w:sz w:val="16"/>
          <w:szCs w:val="16"/>
        </w:rPr>
        <w:t>НЕДВИЖИМОСТЬ ДЛЯ МЕГРАШЕН СООБЩЕСТВО ЦЕРЕМОНИАЛЬНЫЙ ЗАЛ</w:t>
      </w:r>
      <w:r w:rsidR="00782D60" w:rsidRPr="00EE7968">
        <w:rPr>
          <w:rFonts w:ascii="GHEA Grapalat" w:hAnsi="GHEA Grapalat"/>
          <w:i w:val="0"/>
          <w:sz w:val="18"/>
          <w:szCs w:val="18"/>
        </w:rPr>
        <w:t xml:space="preserve"> (далее — договор).</w:t>
      </w:r>
      <w:r w:rsidRPr="00EE7968">
        <w:rPr>
          <w:rFonts w:ascii="GHEA Grapalat" w:hAnsi="GHEA Grapalat"/>
          <w:i w:val="0"/>
          <w:sz w:val="18"/>
          <w:szCs w:val="18"/>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EE7968">
        <w:rPr>
          <w:rFonts w:ascii="Courier New" w:hAnsi="Courier New" w:cs="Courier New"/>
          <w:i w:val="0"/>
          <w:sz w:val="18"/>
          <w:szCs w:val="18"/>
          <w:lang w:val="en-US"/>
        </w:rPr>
        <w:t> </w:t>
      </w:r>
      <w:r w:rsidR="00F95E94" w:rsidRPr="00EE7968">
        <w:rPr>
          <w:rFonts w:ascii="GHEA Grapalat" w:hAnsi="GHEA Grapalat"/>
          <w:i w:val="0"/>
          <w:sz w:val="18"/>
          <w:szCs w:val="18"/>
        </w:rPr>
        <w:t>настоящей процедуре</w:t>
      </w:r>
      <w:r w:rsidRPr="00EE7968">
        <w:rPr>
          <w:rFonts w:ascii="GHEA Grapalat" w:hAnsi="GHEA Grapalat"/>
          <w:i w:val="0"/>
          <w:sz w:val="18"/>
          <w:szCs w:val="18"/>
        </w:rPr>
        <w:t>.</w:t>
      </w:r>
    </w:p>
    <w:p w:rsidR="001E6506" w:rsidRPr="00EE7968" w:rsidRDefault="00052084" w:rsidP="00ED304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 xml:space="preserve">Условия </w:t>
      </w:r>
      <w:r w:rsidR="00677658" w:rsidRPr="00EE7968">
        <w:rPr>
          <w:rFonts w:ascii="GHEA Grapalat" w:hAnsi="GHEA Grapalat"/>
          <w:i w:val="0"/>
          <w:sz w:val="18"/>
          <w:szCs w:val="18"/>
        </w:rPr>
        <w:t xml:space="preserve">предъявляемые </w:t>
      </w:r>
      <w:r w:rsidR="00FD0B1A" w:rsidRPr="00EE7968">
        <w:rPr>
          <w:rFonts w:ascii="GHEA Grapalat" w:hAnsi="GHEA Grapalat"/>
          <w:i w:val="0"/>
          <w:sz w:val="18"/>
          <w:szCs w:val="18"/>
        </w:rPr>
        <w:t xml:space="preserve">к </w:t>
      </w:r>
      <w:r w:rsidR="00677658" w:rsidRPr="00EE7968">
        <w:rPr>
          <w:rFonts w:ascii="GHEA Grapalat" w:hAnsi="GHEA Grapalat"/>
          <w:i w:val="0"/>
          <w:sz w:val="18"/>
          <w:szCs w:val="18"/>
        </w:rPr>
        <w:t xml:space="preserve">лицам, не имеющим права на участие в </w:t>
      </w:r>
      <w:r w:rsidRPr="00EE7968">
        <w:rPr>
          <w:rFonts w:ascii="GHEA Grapalat" w:hAnsi="GHEA Grapalat"/>
          <w:i w:val="0"/>
          <w:sz w:val="18"/>
          <w:szCs w:val="18"/>
        </w:rPr>
        <w:t xml:space="preserve"> данной </w:t>
      </w:r>
      <w:r w:rsidR="006F297B" w:rsidRPr="00EE7968">
        <w:rPr>
          <w:rFonts w:ascii="GHEA Grapalat" w:hAnsi="GHEA Grapalat"/>
          <w:i w:val="0"/>
          <w:sz w:val="18"/>
          <w:szCs w:val="18"/>
        </w:rPr>
        <w:t>процедуре</w:t>
      </w:r>
      <w:r w:rsidR="00677658" w:rsidRPr="00EE7968">
        <w:rPr>
          <w:rFonts w:ascii="GHEA Grapalat" w:hAnsi="GHEA Grapalat"/>
          <w:i w:val="0"/>
          <w:sz w:val="18"/>
          <w:szCs w:val="18"/>
        </w:rPr>
        <w:t>, а также участникам, установлены приглашением на настоящую процедуру.</w:t>
      </w:r>
      <w:r w:rsidRPr="00EE7968" w:rsidDel="00052084">
        <w:rPr>
          <w:rFonts w:ascii="GHEA Grapalat" w:hAnsi="GHEA Grapalat"/>
          <w:i w:val="0"/>
          <w:sz w:val="18"/>
          <w:szCs w:val="18"/>
        </w:rPr>
        <w:t xml:space="preserve"> </w:t>
      </w:r>
    </w:p>
    <w:p w:rsidR="00357D48" w:rsidRPr="00EE7968" w:rsidRDefault="00EE73A8" w:rsidP="00ED304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 xml:space="preserve">Отобранный участник определяется из числа участников, подавших заявки, оцененные </w:t>
      </w:r>
      <w:r w:rsidR="007442CF" w:rsidRPr="00EE7968">
        <w:rPr>
          <w:rFonts w:ascii="GHEA Grapalat" w:hAnsi="GHEA Grapalat"/>
          <w:i w:val="0"/>
          <w:sz w:val="18"/>
          <w:szCs w:val="18"/>
        </w:rPr>
        <w:t>удовлетворительно</w:t>
      </w:r>
      <w:r w:rsidR="007442CF" w:rsidRPr="00EE7968">
        <w:rPr>
          <w:rFonts w:ascii="GHEA Grapalat" w:hAnsi="GHEA Grapalat"/>
          <w:i w:val="0"/>
          <w:sz w:val="18"/>
          <w:szCs w:val="18"/>
          <w:lang w:val="hy-AM"/>
        </w:rPr>
        <w:t xml:space="preserve"> </w:t>
      </w:r>
      <w:r w:rsidR="007442CF" w:rsidRPr="00EE7968">
        <w:rPr>
          <w:rFonts w:ascii="GHEA Grapalat" w:hAnsi="GHEA Grapalat"/>
          <w:i w:val="0"/>
          <w:sz w:val="18"/>
          <w:szCs w:val="18"/>
        </w:rPr>
        <w:t xml:space="preserve">по </w:t>
      </w:r>
      <w:r w:rsidR="00830445" w:rsidRPr="00EE7968">
        <w:rPr>
          <w:rFonts w:ascii="GHEA Grapalat" w:hAnsi="GHEA Grapalat"/>
          <w:i w:val="0"/>
          <w:sz w:val="18"/>
          <w:szCs w:val="18"/>
        </w:rPr>
        <w:t xml:space="preserve">неценовым </w:t>
      </w:r>
      <w:r w:rsidR="007442CF" w:rsidRPr="00EE7968">
        <w:rPr>
          <w:rFonts w:ascii="GHEA Grapalat" w:hAnsi="GHEA Grapalat"/>
          <w:i w:val="0"/>
          <w:sz w:val="18"/>
          <w:szCs w:val="18"/>
        </w:rPr>
        <w:t>условиям</w:t>
      </w:r>
      <w:r w:rsidRPr="00EE7968">
        <w:rPr>
          <w:rFonts w:ascii="GHEA Grapalat" w:hAnsi="GHEA Grapalat"/>
          <w:i w:val="0"/>
          <w:sz w:val="18"/>
          <w:szCs w:val="18"/>
        </w:rPr>
        <w:t>, по принципу предпочтения, отдаваемого участнику, представившему м</w:t>
      </w:r>
      <w:r w:rsidR="003F762C" w:rsidRPr="00EE7968">
        <w:rPr>
          <w:rFonts w:ascii="GHEA Grapalat" w:hAnsi="GHEA Grapalat"/>
          <w:i w:val="0"/>
          <w:sz w:val="18"/>
          <w:szCs w:val="18"/>
        </w:rPr>
        <w:t>инимальное ценовое предложение.</w:t>
      </w:r>
    </w:p>
    <w:p w:rsidR="000E2427" w:rsidRPr="00EE7968" w:rsidRDefault="000E2427" w:rsidP="00ED304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 xml:space="preserve">В отношении </w:t>
      </w:r>
      <w:r w:rsidR="00830445" w:rsidRPr="00EE7968">
        <w:rPr>
          <w:rFonts w:ascii="GHEA Grapalat" w:hAnsi="GHEA Grapalat"/>
          <w:i w:val="0"/>
          <w:sz w:val="18"/>
          <w:szCs w:val="18"/>
        </w:rPr>
        <w:t xml:space="preserve">настоящей процедуры </w:t>
      </w:r>
      <w:r w:rsidRPr="00EE7968">
        <w:rPr>
          <w:rFonts w:ascii="GHEA Grapalat" w:hAnsi="GHEA Grapalat"/>
          <w:i w:val="0"/>
          <w:sz w:val="18"/>
          <w:szCs w:val="18"/>
        </w:rPr>
        <w:t>применяются положения Соглашения Всемирной торговой организации по правительственным закупкам.</w:t>
      </w:r>
      <w:r w:rsidRPr="00EE7968">
        <w:rPr>
          <w:rStyle w:val="af6"/>
          <w:rFonts w:ascii="GHEA Grapalat" w:hAnsi="GHEA Grapalat"/>
          <w:i w:val="0"/>
          <w:sz w:val="18"/>
          <w:szCs w:val="18"/>
        </w:rPr>
        <w:footnoteReference w:id="1"/>
      </w:r>
    </w:p>
    <w:p w:rsidR="007E15A7" w:rsidRPr="00EE7968" w:rsidRDefault="00677658" w:rsidP="00ED304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 xml:space="preserve">Для получения приглашения на </w:t>
      </w:r>
      <w:r w:rsidR="00830445" w:rsidRPr="00EE7968">
        <w:rPr>
          <w:rFonts w:ascii="GHEA Grapalat" w:hAnsi="GHEA Grapalat"/>
          <w:i w:val="0"/>
          <w:sz w:val="18"/>
          <w:szCs w:val="18"/>
        </w:rPr>
        <w:t xml:space="preserve">процедуру </w:t>
      </w:r>
      <w:r w:rsidRPr="00EE7968">
        <w:rPr>
          <w:rFonts w:ascii="GHEA Grapalat" w:hAnsi="GHEA Grapalat"/>
          <w:i w:val="0"/>
          <w:sz w:val="18"/>
          <w:szCs w:val="18"/>
        </w:rPr>
        <w:t xml:space="preserve">в бумажной форме необходимо обратиться к заказчику до </w:t>
      </w:r>
      <w:r w:rsidR="00785C76">
        <w:rPr>
          <w:rFonts w:ascii="GHEA Grapalat" w:hAnsi="GHEA Grapalat"/>
          <w:i w:val="0"/>
          <w:sz w:val="18"/>
          <w:szCs w:val="18"/>
          <w:highlight w:val="yellow"/>
        </w:rPr>
        <w:t>13:00</w:t>
      </w:r>
      <w:r w:rsidR="00ED0939">
        <w:rPr>
          <w:rFonts w:ascii="GHEA Grapalat" w:hAnsi="GHEA Grapalat"/>
          <w:i w:val="0"/>
          <w:sz w:val="18"/>
          <w:szCs w:val="18"/>
          <w:highlight w:val="yellow"/>
        </w:rPr>
        <w:t xml:space="preserve"> </w:t>
      </w:r>
      <w:r w:rsidRPr="00EE7968">
        <w:rPr>
          <w:rFonts w:ascii="GHEA Grapalat" w:hAnsi="GHEA Grapalat"/>
          <w:i w:val="0"/>
          <w:sz w:val="18"/>
          <w:szCs w:val="18"/>
        </w:rPr>
        <w:t xml:space="preserve"> часов</w:t>
      </w:r>
      <w:r w:rsidR="00971F4A" w:rsidRPr="00EE7968">
        <w:rPr>
          <w:rFonts w:ascii="GHEA Grapalat" w:hAnsi="GHEA Grapalat"/>
          <w:i w:val="0"/>
          <w:sz w:val="18"/>
          <w:szCs w:val="18"/>
        </w:rPr>
        <w:t xml:space="preserve"> </w:t>
      </w:r>
      <w:r w:rsidR="004C7F28" w:rsidRPr="00EE7968">
        <w:rPr>
          <w:rFonts w:ascii="GHEA Grapalat" w:hAnsi="GHEA Grapalat"/>
          <w:i w:val="0"/>
          <w:sz w:val="18"/>
          <w:szCs w:val="18"/>
        </w:rPr>
        <w:t>7</w:t>
      </w:r>
      <w:r w:rsidRPr="00EE7968">
        <w:rPr>
          <w:rFonts w:ascii="GHEA Grapalat" w:hAnsi="GHEA Grapalat"/>
          <w:i w:val="0"/>
          <w:sz w:val="18"/>
          <w:szCs w:val="18"/>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EE7968">
        <w:rPr>
          <w:sz w:val="18"/>
          <w:szCs w:val="18"/>
          <w:lang w:val="en-US"/>
        </w:rPr>
        <w:t> </w:t>
      </w:r>
      <w:r w:rsidRPr="00EE7968">
        <w:rPr>
          <w:rFonts w:ascii="GHEA Grapalat" w:hAnsi="GHEA Grapalat"/>
          <w:i w:val="0"/>
          <w:sz w:val="18"/>
          <w:szCs w:val="18"/>
        </w:rPr>
        <w:t xml:space="preserve">обеспечивает бесплатное предоставление приглашения в бумажной форме </w:t>
      </w:r>
    </w:p>
    <w:p w:rsidR="0067579A" w:rsidRPr="00EE7968" w:rsidRDefault="00357D48" w:rsidP="00ED3045">
      <w:pPr>
        <w:pStyle w:val="a3"/>
        <w:widowControl w:val="0"/>
        <w:spacing w:line="240" w:lineRule="auto"/>
        <w:ind w:firstLine="567"/>
        <w:rPr>
          <w:rFonts w:ascii="GHEA Grapalat" w:hAnsi="GHEA Grapalat"/>
          <w:i w:val="0"/>
          <w:spacing w:val="-6"/>
          <w:sz w:val="18"/>
          <w:szCs w:val="18"/>
        </w:rPr>
      </w:pPr>
      <w:r w:rsidRPr="00EE7968">
        <w:rPr>
          <w:rFonts w:ascii="GHEA Grapalat" w:hAnsi="GHEA Grapalat"/>
          <w:i w:val="0"/>
          <w:spacing w:val="-6"/>
          <w:sz w:val="18"/>
          <w:szCs w:val="18"/>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EE7968">
        <w:rPr>
          <w:rFonts w:ascii="Courier New" w:hAnsi="Courier New" w:cs="Courier New"/>
          <w:i w:val="0"/>
          <w:spacing w:val="-6"/>
          <w:sz w:val="18"/>
          <w:szCs w:val="18"/>
          <w:lang w:val="en-US"/>
        </w:rPr>
        <w:t> </w:t>
      </w:r>
      <w:r w:rsidRPr="00EE7968">
        <w:rPr>
          <w:rFonts w:ascii="GHEA Grapalat" w:hAnsi="GHEA Grapalat"/>
          <w:i w:val="0"/>
          <w:spacing w:val="-6"/>
          <w:sz w:val="18"/>
          <w:szCs w:val="18"/>
        </w:rPr>
        <w:t xml:space="preserve">электронной форме в течение рабочего дня, следующего за днем получения заявления. </w:t>
      </w:r>
    </w:p>
    <w:p w:rsidR="0067579A" w:rsidRPr="00EE7968" w:rsidRDefault="00363E98" w:rsidP="00ED304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Неполучение приглашения не ограничивает права участника на участие в</w:t>
      </w:r>
      <w:r w:rsidR="001E06D6" w:rsidRPr="00EE7968">
        <w:rPr>
          <w:rFonts w:ascii="Courier New" w:hAnsi="Courier New" w:cs="Courier New"/>
          <w:i w:val="0"/>
          <w:sz w:val="18"/>
          <w:szCs w:val="18"/>
          <w:lang w:val="en-US"/>
        </w:rPr>
        <w:t> </w:t>
      </w:r>
      <w:r w:rsidR="001B32D9" w:rsidRPr="00EE7968">
        <w:rPr>
          <w:rFonts w:ascii="GHEA Grapalat" w:hAnsi="GHEA Grapalat"/>
          <w:i w:val="0"/>
          <w:sz w:val="18"/>
          <w:szCs w:val="18"/>
        </w:rPr>
        <w:t>настоящей процедуре.</w:t>
      </w:r>
    </w:p>
    <w:p w:rsidR="003F6ED1" w:rsidRPr="006D6189" w:rsidRDefault="003F6ED1" w:rsidP="002F73E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 xml:space="preserve">Заявки на на </w:t>
      </w:r>
      <w:r w:rsidR="00BD7F6A">
        <w:rPr>
          <w:rFonts w:ascii="GHEA Grapalat" w:hAnsi="GHEA Grapalat"/>
          <w:i w:val="0"/>
          <w:sz w:val="18"/>
          <w:szCs w:val="18"/>
        </w:rPr>
        <w:t>запрос котировок</w:t>
      </w:r>
      <w:r w:rsidRPr="00EE7968">
        <w:rPr>
          <w:rFonts w:ascii="GHEA Grapalat" w:hAnsi="GHEA Grapalat"/>
          <w:i w:val="0"/>
          <w:sz w:val="18"/>
          <w:szCs w:val="18"/>
        </w:rPr>
        <w:t xml:space="preserve"> необходимо подавать по адресу</w:t>
      </w:r>
      <w:r w:rsidRPr="00EE7968">
        <w:rPr>
          <w:rFonts w:ascii="GHEA Grapalat" w:hAnsi="GHEA Grapalat"/>
          <w:i w:val="0"/>
          <w:spacing w:val="6"/>
          <w:sz w:val="18"/>
          <w:szCs w:val="18"/>
        </w:rPr>
        <w:t xml:space="preserve"> </w:t>
      </w:r>
      <w:r w:rsidR="00785C76">
        <w:rPr>
          <w:rFonts w:ascii="GHEA Grapalat" w:hAnsi="GHEA Grapalat"/>
          <w:i w:val="0"/>
          <w:spacing w:val="6"/>
          <w:sz w:val="18"/>
          <w:szCs w:val="18"/>
        </w:rPr>
        <w:t>Меграшенская община, 1-я ул. В 6-м корпусе</w:t>
      </w:r>
    </w:p>
    <w:p w:rsidR="003F6ED1" w:rsidRPr="00EE7968" w:rsidRDefault="003F6ED1" w:rsidP="00ED3045">
      <w:pPr>
        <w:pStyle w:val="a3"/>
        <w:widowControl w:val="0"/>
        <w:spacing w:line="240" w:lineRule="auto"/>
        <w:ind w:firstLine="0"/>
        <w:contextualSpacing/>
        <w:rPr>
          <w:rFonts w:ascii="GHEA Grapalat" w:hAnsi="GHEA Grapalat"/>
          <w:i w:val="0"/>
          <w:sz w:val="18"/>
          <w:szCs w:val="18"/>
        </w:rPr>
      </w:pPr>
      <w:r w:rsidRPr="00EE7968">
        <w:rPr>
          <w:rFonts w:ascii="GHEA Grapalat" w:hAnsi="GHEA Grapalat"/>
          <w:i w:val="0"/>
          <w:sz w:val="18"/>
          <w:szCs w:val="18"/>
        </w:rPr>
        <w:t xml:space="preserve">в документарной форме, до </w:t>
      </w:r>
      <w:r w:rsidR="00785C76">
        <w:rPr>
          <w:rFonts w:ascii="GHEA Grapalat" w:hAnsi="GHEA Grapalat"/>
          <w:i w:val="0"/>
          <w:sz w:val="18"/>
          <w:szCs w:val="18"/>
          <w:highlight w:val="yellow"/>
        </w:rPr>
        <w:t>13:00</w:t>
      </w:r>
      <w:r w:rsidR="00ED0939">
        <w:rPr>
          <w:rFonts w:ascii="GHEA Grapalat" w:hAnsi="GHEA Grapalat"/>
          <w:i w:val="0"/>
          <w:sz w:val="18"/>
          <w:szCs w:val="18"/>
          <w:highlight w:val="yellow"/>
        </w:rPr>
        <w:t xml:space="preserve"> </w:t>
      </w:r>
      <w:r w:rsidR="004C7F28" w:rsidRPr="00EE7968">
        <w:rPr>
          <w:rFonts w:ascii="GHEA Grapalat" w:hAnsi="GHEA Grapalat"/>
          <w:i w:val="0"/>
          <w:sz w:val="18"/>
          <w:szCs w:val="18"/>
        </w:rPr>
        <w:t xml:space="preserve"> </w:t>
      </w:r>
      <w:r w:rsidRPr="00EE7968">
        <w:rPr>
          <w:rFonts w:ascii="GHEA Grapalat" w:hAnsi="GHEA Grapalat"/>
          <w:i w:val="0"/>
          <w:sz w:val="18"/>
          <w:szCs w:val="18"/>
        </w:rPr>
        <w:t xml:space="preserve">часов </w:t>
      </w:r>
      <w:r w:rsidR="004C7F28" w:rsidRPr="00EE7968">
        <w:rPr>
          <w:rFonts w:ascii="GHEA Grapalat" w:hAnsi="GHEA Grapalat"/>
          <w:i w:val="0"/>
          <w:sz w:val="18"/>
          <w:szCs w:val="18"/>
        </w:rPr>
        <w:t>7</w:t>
      </w:r>
      <w:r w:rsidRPr="00EE7968">
        <w:rPr>
          <w:rFonts w:ascii="GHEA Grapalat" w:hAnsi="GHEA Grapalat"/>
          <w:i w:val="0"/>
          <w:sz w:val="18"/>
          <w:szCs w:val="18"/>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EE7968" w:rsidRDefault="003F6ED1" w:rsidP="00ED304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 xml:space="preserve">Вскрытие заявок будет проводиться по адресу </w:t>
      </w:r>
      <w:r w:rsidR="00785C76">
        <w:rPr>
          <w:rFonts w:ascii="GHEA Grapalat" w:hAnsi="GHEA Grapalat"/>
          <w:i w:val="0"/>
          <w:sz w:val="18"/>
          <w:szCs w:val="18"/>
        </w:rPr>
        <w:t>Меграшенская община, 1-я ул. В 6-м корпусе</w:t>
      </w:r>
      <w:r w:rsidRPr="00EE7968">
        <w:rPr>
          <w:rFonts w:ascii="GHEA Grapalat" w:hAnsi="GHEA Grapalat"/>
          <w:i w:val="0"/>
          <w:sz w:val="18"/>
          <w:szCs w:val="18"/>
        </w:rPr>
        <w:t xml:space="preserve">, в </w:t>
      </w:r>
      <w:r w:rsidR="00785C76">
        <w:rPr>
          <w:rFonts w:ascii="GHEA Grapalat" w:hAnsi="GHEA Grapalat"/>
          <w:i w:val="0"/>
          <w:sz w:val="18"/>
          <w:szCs w:val="18"/>
        </w:rPr>
        <w:t>13:00</w:t>
      </w:r>
      <w:r w:rsidR="00ED0939">
        <w:rPr>
          <w:rFonts w:ascii="GHEA Grapalat" w:hAnsi="GHEA Grapalat"/>
          <w:i w:val="0"/>
          <w:sz w:val="18"/>
          <w:szCs w:val="18"/>
        </w:rPr>
        <w:t xml:space="preserve"> </w:t>
      </w:r>
      <w:r w:rsidR="004D6848">
        <w:rPr>
          <w:rFonts w:ascii="GHEA Grapalat" w:hAnsi="GHEA Grapalat"/>
          <w:i w:val="0"/>
          <w:sz w:val="18"/>
          <w:szCs w:val="18"/>
        </w:rPr>
        <w:t xml:space="preserve"> </w:t>
      </w:r>
      <w:r w:rsidRPr="006F6445">
        <w:rPr>
          <w:rFonts w:ascii="GHEA Grapalat" w:hAnsi="GHEA Grapalat"/>
          <w:i w:val="0"/>
          <w:sz w:val="18"/>
          <w:szCs w:val="18"/>
        </w:rPr>
        <w:t>часов "</w:t>
      </w:r>
      <w:r w:rsidR="00785C76" w:rsidRPr="00785C76">
        <w:rPr>
          <w:rFonts w:ascii="GHEA Grapalat" w:hAnsi="GHEA Grapalat"/>
          <w:i w:val="0"/>
          <w:sz w:val="18"/>
          <w:szCs w:val="18"/>
        </w:rPr>
        <w:t>15</w:t>
      </w:r>
      <w:r w:rsidRPr="006F6445">
        <w:rPr>
          <w:rFonts w:ascii="GHEA Grapalat" w:hAnsi="GHEA Grapalat"/>
          <w:i w:val="0"/>
          <w:sz w:val="18"/>
          <w:szCs w:val="18"/>
        </w:rPr>
        <w:t>" "</w:t>
      </w:r>
      <w:r w:rsidR="00785C76" w:rsidRPr="00785C76">
        <w:rPr>
          <w:rFonts w:ascii="Calibri" w:hAnsi="Calibri" w:cs="Calibri"/>
        </w:rPr>
        <w:t xml:space="preserve"> </w:t>
      </w:r>
      <w:r w:rsidR="00785C76" w:rsidRPr="00785C76">
        <w:rPr>
          <w:rFonts w:ascii="Calibri" w:hAnsi="Calibri" w:cs="Calibri"/>
        </w:rPr>
        <w:t>мая</w:t>
      </w:r>
      <w:r w:rsidR="00B7194C" w:rsidRPr="00B7194C">
        <w:rPr>
          <w:rFonts w:ascii="GHEA Grapalat" w:hAnsi="GHEA Grapalat"/>
          <w:i w:val="0"/>
          <w:sz w:val="18"/>
          <w:szCs w:val="18"/>
        </w:rPr>
        <w:t xml:space="preserve"> </w:t>
      </w:r>
      <w:r w:rsidRPr="006F6445">
        <w:rPr>
          <w:rFonts w:ascii="GHEA Grapalat" w:hAnsi="GHEA Grapalat"/>
          <w:i w:val="0"/>
          <w:sz w:val="18"/>
          <w:szCs w:val="18"/>
        </w:rPr>
        <w:t>" "</w:t>
      </w:r>
      <w:r w:rsidR="006F6445">
        <w:rPr>
          <w:rFonts w:ascii="GHEA Grapalat" w:hAnsi="GHEA Grapalat"/>
          <w:i w:val="0"/>
          <w:sz w:val="18"/>
          <w:szCs w:val="18"/>
        </w:rPr>
        <w:t>20</w:t>
      </w:r>
      <w:r w:rsidR="006F6445" w:rsidRPr="006F6445">
        <w:rPr>
          <w:rFonts w:ascii="GHEA Grapalat" w:hAnsi="GHEA Grapalat"/>
          <w:i w:val="0"/>
          <w:sz w:val="18"/>
          <w:szCs w:val="18"/>
        </w:rPr>
        <w:t>20</w:t>
      </w:r>
      <w:r w:rsidRPr="006F6445">
        <w:rPr>
          <w:rFonts w:ascii="GHEA Grapalat" w:hAnsi="GHEA Grapalat"/>
          <w:i w:val="0"/>
          <w:sz w:val="18"/>
          <w:szCs w:val="18"/>
        </w:rPr>
        <w:t>".</w:t>
      </w:r>
    </w:p>
    <w:p w:rsidR="00BE1C5E" w:rsidRPr="00EE7968" w:rsidRDefault="001305C6" w:rsidP="00ED304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 xml:space="preserve">Жалобы относительно настоящей процедуры должны быть поданы </w:t>
      </w:r>
      <w:r w:rsidR="004B4B72" w:rsidRPr="00EE7968">
        <w:rPr>
          <w:rFonts w:ascii="GHEA Grapalat" w:hAnsi="GHEA Grapalat"/>
          <w:i w:val="0"/>
          <w:sz w:val="18"/>
          <w:szCs w:val="18"/>
        </w:rPr>
        <w:t>л</w:t>
      </w:r>
      <w:r w:rsidR="00D746A9" w:rsidRPr="00EE7968">
        <w:rPr>
          <w:rFonts w:ascii="GHEA Grapalat" w:hAnsi="GHEA Grapalat"/>
          <w:i w:val="0"/>
          <w:sz w:val="18"/>
          <w:szCs w:val="18"/>
        </w:rPr>
        <w:t>ицу</w:t>
      </w:r>
      <w:r w:rsidRPr="00EE7968">
        <w:rPr>
          <w:rFonts w:ascii="GHEA Grapalat" w:hAnsi="GHEA Grapalat"/>
          <w:i w:val="0"/>
          <w:sz w:val="18"/>
          <w:szCs w:val="18"/>
        </w:rPr>
        <w:t xml:space="preserve">, </w:t>
      </w:r>
      <w:r w:rsidR="00D746A9" w:rsidRPr="00EE7968">
        <w:rPr>
          <w:rFonts w:ascii="GHEA Grapalat" w:hAnsi="GHEA Grapalat"/>
          <w:i w:val="0"/>
          <w:sz w:val="18"/>
          <w:szCs w:val="18"/>
        </w:rPr>
        <w:t>рассматривающее связанные с закупками жалобы</w:t>
      </w:r>
      <w:r w:rsidR="00032D7E" w:rsidRPr="00EE7968">
        <w:rPr>
          <w:rFonts w:ascii="GHEA Grapalat" w:hAnsi="GHEA Grapalat"/>
          <w:i w:val="0"/>
          <w:sz w:val="18"/>
          <w:szCs w:val="18"/>
        </w:rPr>
        <w:t>,</w:t>
      </w:r>
      <w:r w:rsidR="00D746A9" w:rsidRPr="00EE7968" w:rsidDel="00D746A9">
        <w:rPr>
          <w:rFonts w:ascii="GHEA Grapalat" w:hAnsi="GHEA Grapalat"/>
          <w:i w:val="0"/>
          <w:sz w:val="18"/>
          <w:szCs w:val="18"/>
        </w:rPr>
        <w:t xml:space="preserve"> </w:t>
      </w:r>
      <w:r w:rsidRPr="00EE7968">
        <w:rPr>
          <w:rFonts w:ascii="GHEA Grapalat" w:hAnsi="GHEA Grapalat"/>
          <w:i w:val="0"/>
          <w:sz w:val="18"/>
          <w:szCs w:val="18"/>
        </w:rPr>
        <w:t>по адресу: ул. Мелик-Адамяна 1, Ереван. Обжалование осуществляется в порядке, установленном приглашением на</w:t>
      </w:r>
      <w:r w:rsidR="00790715" w:rsidRPr="00EE7968">
        <w:rPr>
          <w:rFonts w:ascii="Courier New" w:hAnsi="Courier New" w:cs="Courier New"/>
          <w:i w:val="0"/>
          <w:sz w:val="18"/>
          <w:szCs w:val="18"/>
          <w:lang w:val="en-US"/>
        </w:rPr>
        <w:t> </w:t>
      </w:r>
      <w:r w:rsidRPr="00EE7968">
        <w:rPr>
          <w:rFonts w:ascii="GHEA Grapalat" w:hAnsi="GHEA Grapalat"/>
          <w:i w:val="0"/>
          <w:sz w:val="18"/>
          <w:szCs w:val="18"/>
        </w:rPr>
        <w:t>настоящий конкурс. Для подачи жалобы требуется плата в размере 30</w:t>
      </w:r>
      <w:r w:rsidR="00790715" w:rsidRPr="00EE7968">
        <w:rPr>
          <w:rFonts w:ascii="Courier New" w:hAnsi="Courier New" w:cs="Courier New"/>
          <w:i w:val="0"/>
          <w:sz w:val="18"/>
          <w:szCs w:val="18"/>
          <w:lang w:val="en-US"/>
        </w:rPr>
        <w:t> </w:t>
      </w:r>
      <w:r w:rsidRPr="00EE7968">
        <w:rPr>
          <w:rFonts w:ascii="GHEA Grapalat" w:hAnsi="GHEA Grapalat"/>
          <w:i w:val="0"/>
          <w:sz w:val="18"/>
          <w:szCs w:val="18"/>
        </w:rPr>
        <w:t>000</w:t>
      </w:r>
      <w:r w:rsidR="00790715" w:rsidRPr="00EE7968">
        <w:rPr>
          <w:rFonts w:ascii="Courier New" w:hAnsi="Courier New" w:cs="Courier New"/>
          <w:i w:val="0"/>
          <w:sz w:val="18"/>
          <w:szCs w:val="18"/>
          <w:lang w:val="en-US"/>
        </w:rPr>
        <w:t> </w:t>
      </w:r>
      <w:r w:rsidRPr="00EE7968">
        <w:rPr>
          <w:rFonts w:ascii="GHEA Grapalat" w:hAnsi="GHEA Grapalat"/>
          <w:i w:val="0"/>
          <w:sz w:val="18"/>
          <w:szCs w:val="18"/>
        </w:rPr>
        <w:t>(тридцать тысяч) драмов РА, которая должна быть перечислена на</w:t>
      </w:r>
      <w:r w:rsidR="007A6841" w:rsidRPr="00EE7968">
        <w:rPr>
          <w:rFonts w:ascii="Courier New" w:hAnsi="Courier New" w:cs="Courier New"/>
          <w:i w:val="0"/>
          <w:sz w:val="18"/>
          <w:szCs w:val="18"/>
          <w:lang w:val="en-US"/>
        </w:rPr>
        <w:t> </w:t>
      </w:r>
      <w:r w:rsidRPr="00EE7968">
        <w:rPr>
          <w:rFonts w:ascii="GHEA Grapalat" w:hAnsi="GHEA Grapalat"/>
          <w:i w:val="0"/>
          <w:sz w:val="18"/>
          <w:szCs w:val="18"/>
        </w:rPr>
        <w:t>казначейский счет № 900008000482, открытый на имя Министерст</w:t>
      </w:r>
      <w:r w:rsidR="001B32D9" w:rsidRPr="00EE7968">
        <w:rPr>
          <w:rFonts w:ascii="GHEA Grapalat" w:hAnsi="GHEA Grapalat"/>
          <w:i w:val="0"/>
          <w:sz w:val="18"/>
          <w:szCs w:val="18"/>
        </w:rPr>
        <w:t>ва финансов Республики Армения.</w:t>
      </w:r>
    </w:p>
    <w:p w:rsidR="00BE1C5E" w:rsidRPr="00EE7968" w:rsidRDefault="00754697" w:rsidP="00ED3045">
      <w:pPr>
        <w:pStyle w:val="a3"/>
        <w:widowControl w:val="0"/>
        <w:spacing w:line="240" w:lineRule="auto"/>
        <w:ind w:firstLine="567"/>
        <w:rPr>
          <w:rFonts w:ascii="GHEA Grapalat" w:hAnsi="GHEA Grapalat"/>
          <w:i w:val="0"/>
          <w:sz w:val="18"/>
          <w:szCs w:val="18"/>
        </w:rPr>
      </w:pPr>
      <w:r w:rsidRPr="00EE7968">
        <w:rPr>
          <w:rFonts w:ascii="GHEA Grapalat" w:hAnsi="GHEA Grapalat"/>
          <w:i w:val="0"/>
          <w:sz w:val="18"/>
          <w:szCs w:val="18"/>
        </w:rPr>
        <w:t>Для получения дополнительной информации, связанной с настоящим</w:t>
      </w:r>
      <w:r w:rsidR="00D5443D" w:rsidRPr="00EE7968">
        <w:rPr>
          <w:rFonts w:ascii="Courier New" w:hAnsi="Courier New" w:cs="Courier New"/>
          <w:i w:val="0"/>
          <w:sz w:val="18"/>
          <w:szCs w:val="18"/>
          <w:lang w:val="en-US"/>
        </w:rPr>
        <w:t> </w:t>
      </w:r>
      <w:r w:rsidRPr="00EE7968">
        <w:rPr>
          <w:rFonts w:ascii="GHEA Grapalat" w:hAnsi="GHEA Grapalat"/>
          <w:i w:val="0"/>
          <w:sz w:val="18"/>
          <w:szCs w:val="18"/>
        </w:rPr>
        <w:t>объявлением, можете обратиться к секретарю Оценочной комиссии</w:t>
      </w:r>
      <w:r w:rsidR="00BE1C5E" w:rsidRPr="00EE7968">
        <w:rPr>
          <w:rFonts w:ascii="GHEA Grapalat" w:hAnsi="GHEA Grapalat"/>
          <w:i w:val="0"/>
          <w:sz w:val="18"/>
          <w:szCs w:val="18"/>
        </w:rPr>
        <w:t xml:space="preserve"> </w:t>
      </w:r>
    </w:p>
    <w:p w:rsidR="009F18D0" w:rsidRPr="00EE7968" w:rsidRDefault="00EE7968" w:rsidP="00ED3045">
      <w:pPr>
        <w:pStyle w:val="a3"/>
        <w:widowControl w:val="0"/>
        <w:spacing w:line="240" w:lineRule="auto"/>
        <w:ind w:left="993" w:firstLine="0"/>
        <w:rPr>
          <w:rFonts w:ascii="GHEA Grapalat" w:hAnsi="GHEA Grapalat"/>
          <w:i w:val="0"/>
          <w:sz w:val="18"/>
          <w:szCs w:val="18"/>
        </w:rPr>
      </w:pPr>
      <w:r w:rsidRPr="00EE7968">
        <w:rPr>
          <w:rFonts w:ascii="GHEA Grapalat" w:hAnsi="GHEA Grapalat"/>
          <w:i w:val="0"/>
          <w:sz w:val="18"/>
          <w:szCs w:val="18"/>
        </w:rPr>
        <w:t>Э.Григорян</w:t>
      </w:r>
    </w:p>
    <w:p w:rsidR="00754697" w:rsidRPr="00EE7968" w:rsidRDefault="00754697" w:rsidP="00ED3045">
      <w:pPr>
        <w:pStyle w:val="a3"/>
        <w:widowControl w:val="0"/>
        <w:spacing w:line="240" w:lineRule="auto"/>
        <w:ind w:left="1701" w:firstLine="0"/>
        <w:rPr>
          <w:rFonts w:ascii="GHEA Grapalat" w:hAnsi="GHEA Grapalat"/>
          <w:i w:val="0"/>
          <w:sz w:val="18"/>
          <w:szCs w:val="18"/>
          <w:u w:val="single"/>
        </w:rPr>
      </w:pPr>
      <w:r w:rsidRPr="00EE7968">
        <w:rPr>
          <w:rFonts w:ascii="GHEA Grapalat" w:hAnsi="GHEA Grapalat"/>
          <w:i w:val="0"/>
          <w:sz w:val="18"/>
          <w:szCs w:val="18"/>
        </w:rPr>
        <w:t xml:space="preserve">Телефон </w:t>
      </w:r>
      <w:r w:rsidR="00EE7968" w:rsidRPr="00EE7968">
        <w:rPr>
          <w:rFonts w:ascii="GHEA Grapalat" w:hAnsi="GHEA Grapalat"/>
          <w:i w:val="0"/>
          <w:sz w:val="18"/>
          <w:szCs w:val="18"/>
        </w:rPr>
        <w:t>+37410244974</w:t>
      </w:r>
      <w:r w:rsidRPr="00EE7968">
        <w:rPr>
          <w:rFonts w:ascii="GHEA Grapalat" w:hAnsi="GHEA Grapalat"/>
          <w:i w:val="0"/>
          <w:sz w:val="18"/>
          <w:szCs w:val="18"/>
        </w:rPr>
        <w:t>_</w:t>
      </w:r>
    </w:p>
    <w:p w:rsidR="00754697" w:rsidRDefault="00754697" w:rsidP="00ED3045">
      <w:pPr>
        <w:pStyle w:val="a3"/>
        <w:widowControl w:val="0"/>
        <w:spacing w:line="240" w:lineRule="auto"/>
        <w:ind w:left="1701" w:firstLine="0"/>
        <w:rPr>
          <w:rFonts w:ascii="GHEA Grapalat" w:hAnsi="GHEA Grapalat"/>
          <w:i w:val="0"/>
          <w:sz w:val="18"/>
          <w:szCs w:val="18"/>
        </w:rPr>
      </w:pPr>
      <w:r w:rsidRPr="00EE7968">
        <w:rPr>
          <w:rFonts w:ascii="GHEA Grapalat" w:hAnsi="GHEA Grapalat"/>
          <w:i w:val="0"/>
          <w:sz w:val="18"/>
          <w:szCs w:val="18"/>
        </w:rPr>
        <w:t xml:space="preserve">Электронная почта </w:t>
      </w:r>
      <w:hyperlink r:id="rId8" w:history="1">
        <w:r w:rsidR="00393EA0" w:rsidRPr="00371636">
          <w:rPr>
            <w:rStyle w:val="a9"/>
            <w:rFonts w:ascii="GHEA Grapalat" w:hAnsi="GHEA Grapalat"/>
            <w:i w:val="0"/>
            <w:sz w:val="18"/>
            <w:szCs w:val="18"/>
          </w:rPr>
          <w:t>protender.itender@gmail.com</w:t>
        </w:r>
      </w:hyperlink>
    </w:p>
    <w:p w:rsidR="00393EA0" w:rsidRDefault="00393EA0" w:rsidP="00ED3045">
      <w:pPr>
        <w:pStyle w:val="a3"/>
        <w:widowControl w:val="0"/>
        <w:spacing w:line="240" w:lineRule="auto"/>
        <w:ind w:left="1701" w:firstLine="0"/>
        <w:rPr>
          <w:rFonts w:ascii="GHEA Grapalat" w:hAnsi="GHEA Grapalat"/>
          <w:i w:val="0"/>
          <w:sz w:val="18"/>
          <w:szCs w:val="18"/>
        </w:rPr>
      </w:pPr>
    </w:p>
    <w:p w:rsidR="00393EA0" w:rsidRPr="00393EA0" w:rsidRDefault="00393EA0" w:rsidP="00393EA0">
      <w:pPr>
        <w:pStyle w:val="a3"/>
        <w:widowControl w:val="0"/>
        <w:ind w:firstLine="0"/>
        <w:rPr>
          <w:rFonts w:ascii="GHEA Grapalat" w:hAnsi="GHEA Grapalat"/>
          <w:sz w:val="18"/>
          <w:szCs w:val="18"/>
          <w:u w:val="single"/>
        </w:rPr>
      </w:pPr>
      <w:r w:rsidRPr="00393EA0">
        <w:rPr>
          <w:rFonts w:ascii="GHEA Grapalat" w:hAnsi="GHEA Grapalat"/>
          <w:sz w:val="18"/>
          <w:szCs w:val="18"/>
          <w:u w:val="single"/>
        </w:rPr>
        <w:t>Если у вас есть какие-либо вопросы относительно технических характеристик, пожалуйста, свяжитесь с нами.</w:t>
      </w:r>
    </w:p>
    <w:p w:rsidR="00393EA0" w:rsidRPr="00393EA0" w:rsidRDefault="00393EA0" w:rsidP="00393EA0">
      <w:pPr>
        <w:pStyle w:val="a3"/>
        <w:widowControl w:val="0"/>
        <w:spacing w:line="240" w:lineRule="auto"/>
        <w:ind w:firstLine="0"/>
        <w:rPr>
          <w:rFonts w:ascii="GHEA Grapalat" w:hAnsi="GHEA Grapalat"/>
          <w:sz w:val="18"/>
          <w:szCs w:val="18"/>
          <w:u w:val="single"/>
        </w:rPr>
      </w:pPr>
      <w:r w:rsidRPr="00393EA0">
        <w:rPr>
          <w:rFonts w:ascii="GHEA Grapalat" w:hAnsi="GHEA Grapalat"/>
          <w:sz w:val="18"/>
          <w:szCs w:val="18"/>
          <w:u w:val="single"/>
        </w:rPr>
        <w:t>Специалист 1-го класса Меграшенского муниципального образования С. Минасян, тел. + 37498856084</w:t>
      </w:r>
    </w:p>
    <w:p w:rsidR="00393EA0" w:rsidRPr="00393EA0" w:rsidRDefault="00393EA0" w:rsidP="00EE7968">
      <w:pPr>
        <w:pStyle w:val="a3"/>
        <w:widowControl w:val="0"/>
        <w:spacing w:line="240" w:lineRule="auto"/>
        <w:ind w:left="1701" w:firstLine="0"/>
        <w:jc w:val="left"/>
        <w:rPr>
          <w:rFonts w:ascii="GHEA Grapalat" w:hAnsi="GHEA Grapalat"/>
          <w:sz w:val="18"/>
          <w:szCs w:val="18"/>
        </w:rPr>
      </w:pPr>
    </w:p>
    <w:p w:rsidR="00915A97" w:rsidRPr="00D5443D" w:rsidRDefault="00754697" w:rsidP="00EE7968">
      <w:pPr>
        <w:pStyle w:val="a3"/>
        <w:widowControl w:val="0"/>
        <w:spacing w:line="240" w:lineRule="auto"/>
        <w:ind w:left="1701" w:firstLine="0"/>
        <w:jc w:val="left"/>
        <w:rPr>
          <w:rFonts w:ascii="GHEA Grapalat" w:hAnsi="GHEA Grapalat"/>
          <w:i w:val="0"/>
          <w:sz w:val="16"/>
          <w:szCs w:val="16"/>
        </w:rPr>
      </w:pPr>
      <w:r w:rsidRPr="00EE7968">
        <w:rPr>
          <w:rFonts w:ascii="GHEA Grapalat" w:hAnsi="GHEA Grapalat"/>
          <w:i w:val="0"/>
          <w:sz w:val="18"/>
          <w:szCs w:val="18"/>
        </w:rPr>
        <w:t xml:space="preserve">Заказчик </w:t>
      </w:r>
      <w:r w:rsidR="004D6848">
        <w:rPr>
          <w:rFonts w:ascii="GHEA Grapalat" w:hAnsi="GHEA Grapalat"/>
          <w:i w:val="0"/>
          <w:sz w:val="18"/>
          <w:szCs w:val="18"/>
        </w:rPr>
        <w:t>«</w:t>
      </w:r>
      <w:r w:rsidR="00785C76">
        <w:rPr>
          <w:rFonts w:ascii="GHEA Grapalat" w:hAnsi="GHEA Grapalat"/>
          <w:i w:val="0"/>
          <w:sz w:val="18"/>
          <w:szCs w:val="18"/>
        </w:rPr>
        <w:t>МЕГРАШЕНСКАЯ ОБЩИНА</w:t>
      </w:r>
      <w:r w:rsidR="006B1F85">
        <w:rPr>
          <w:rFonts w:ascii="GHEA Grapalat" w:hAnsi="GHEA Grapalat"/>
          <w:i w:val="0"/>
          <w:sz w:val="18"/>
          <w:szCs w:val="18"/>
        </w:rPr>
        <w:t>”</w:t>
      </w:r>
      <w:r w:rsidR="00EE7968">
        <w:rPr>
          <w:rFonts w:ascii="GHEA Grapalat" w:hAnsi="GHEA Grapalat" w:cs="Sylfaen"/>
          <w:b/>
        </w:rPr>
        <w:t xml:space="preserve"> </w:t>
      </w:r>
      <w:r w:rsidR="00915A97">
        <w:rPr>
          <w:rFonts w:ascii="GHEA Grapalat" w:hAnsi="GHEA Grapalat" w:cs="Sylfaen"/>
          <w:b/>
        </w:rPr>
        <w:br w:type="page"/>
      </w:r>
      <w:bookmarkStart w:id="0" w:name="_GoBack"/>
      <w:bookmarkEnd w:id="0"/>
    </w:p>
    <w:p w:rsidR="00096865" w:rsidRPr="009044F1" w:rsidRDefault="00096865" w:rsidP="00ED3045">
      <w:pPr>
        <w:pStyle w:val="aa"/>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ED3045">
      <w:pPr>
        <w:pStyle w:val="aa"/>
        <w:widowControl w:val="0"/>
        <w:spacing w:after="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785C76">
        <w:rPr>
          <w:rFonts w:ascii="GHEA Grapalat" w:hAnsi="GHEA Grapalat"/>
          <w:i/>
        </w:rPr>
        <w:t>MH-GHAPDZB-20/2</w:t>
      </w:r>
      <w:r w:rsidR="001B32D9" w:rsidRPr="001B32D9">
        <w:rPr>
          <w:rFonts w:ascii="GHEA Grapalat" w:hAnsi="GHEA Grapalat" w:cs="Times Armenian"/>
          <w:i/>
        </w:rPr>
        <w:br/>
      </w:r>
      <w:r w:rsidR="00A46F92">
        <w:rPr>
          <w:rFonts w:ascii="GHEA Grapalat" w:hAnsi="GHEA Grapalat"/>
          <w:i/>
        </w:rPr>
        <w:t xml:space="preserve">№ </w:t>
      </w:r>
      <w:r w:rsidR="00ED3045" w:rsidRPr="00ED3045">
        <w:rPr>
          <w:rFonts w:ascii="GHEA Grapalat" w:hAnsi="GHEA Grapalat"/>
          <w:i/>
        </w:rPr>
        <w:t>2</w:t>
      </w:r>
      <w:r w:rsidR="00096865" w:rsidRPr="009044F1">
        <w:rPr>
          <w:rFonts w:ascii="GHEA Grapalat" w:hAnsi="GHEA Grapalat"/>
          <w:i/>
        </w:rPr>
        <w:t xml:space="preserve"> от </w:t>
      </w:r>
      <w:r w:rsidR="00785C76" w:rsidRPr="00785C76">
        <w:rPr>
          <w:rFonts w:ascii="GHEA Grapalat" w:hAnsi="GHEA Grapalat"/>
          <w:i/>
        </w:rPr>
        <w:t>08</w:t>
      </w:r>
      <w:r w:rsidR="00A043A3">
        <w:rPr>
          <w:rFonts w:ascii="GHEA Grapalat" w:hAnsi="GHEA Grapalat"/>
          <w:i/>
        </w:rPr>
        <w:t>/</w:t>
      </w:r>
      <w:r w:rsidR="00785C76">
        <w:rPr>
          <w:rFonts w:ascii="GHEA Grapalat" w:hAnsi="GHEA Grapalat"/>
          <w:i/>
          <w:lang w:val="hy-AM"/>
        </w:rPr>
        <w:t>05</w:t>
      </w:r>
      <w:r w:rsidR="00740A1B">
        <w:rPr>
          <w:rFonts w:ascii="GHEA Grapalat" w:hAnsi="GHEA Grapalat"/>
          <w:i/>
        </w:rPr>
        <w:t>/2020</w:t>
      </w:r>
      <w:r w:rsidR="00096865" w:rsidRPr="009044F1">
        <w:rPr>
          <w:rFonts w:ascii="GHEA Grapalat" w:hAnsi="GHEA Grapalat"/>
          <w:i/>
        </w:rPr>
        <w:t>г.</w:t>
      </w:r>
    </w:p>
    <w:p w:rsidR="00096865" w:rsidRPr="009044F1" w:rsidRDefault="00096865" w:rsidP="00ED3045">
      <w:pPr>
        <w:pStyle w:val="aa"/>
        <w:widowControl w:val="0"/>
        <w:spacing w:after="0"/>
        <w:ind w:right="-7" w:firstLine="567"/>
        <w:jc w:val="center"/>
        <w:rPr>
          <w:rFonts w:ascii="GHEA Grapalat" w:hAnsi="GHEA Grapalat"/>
        </w:rPr>
      </w:pPr>
    </w:p>
    <w:p w:rsidR="00096865" w:rsidRPr="003A1EBB" w:rsidRDefault="00096865" w:rsidP="00ED3045">
      <w:pPr>
        <w:pStyle w:val="aa"/>
        <w:widowControl w:val="0"/>
        <w:spacing w:after="0"/>
        <w:ind w:right="-7" w:firstLine="567"/>
        <w:jc w:val="center"/>
        <w:rPr>
          <w:rFonts w:ascii="GHEA Grapalat" w:hAnsi="GHEA Grapalat"/>
        </w:rPr>
      </w:pPr>
    </w:p>
    <w:p w:rsidR="000763E5" w:rsidRPr="003A1EBB" w:rsidRDefault="000763E5" w:rsidP="00ED3045">
      <w:pPr>
        <w:pStyle w:val="aa"/>
        <w:widowControl w:val="0"/>
        <w:spacing w:after="0"/>
        <w:ind w:right="-7" w:firstLine="567"/>
        <w:jc w:val="center"/>
        <w:rPr>
          <w:rFonts w:ascii="GHEA Grapalat" w:hAnsi="GHEA Grapalat"/>
        </w:rPr>
      </w:pPr>
    </w:p>
    <w:p w:rsidR="00096865" w:rsidRPr="009044F1" w:rsidRDefault="00785C76" w:rsidP="00ED3045">
      <w:pPr>
        <w:pStyle w:val="aa"/>
        <w:widowControl w:val="0"/>
        <w:spacing w:after="0"/>
        <w:ind w:right="-7" w:firstLine="567"/>
        <w:jc w:val="center"/>
        <w:rPr>
          <w:rFonts w:ascii="GHEA Grapalat" w:hAnsi="GHEA Grapalat"/>
        </w:rPr>
      </w:pPr>
      <w:r>
        <w:rPr>
          <w:rFonts w:ascii="GHEA Grapalat" w:hAnsi="GHEA Grapalat"/>
          <w:szCs w:val="20"/>
        </w:rPr>
        <w:t>СООБЩЕСТВО</w:t>
      </w:r>
      <w:r>
        <w:rPr>
          <w:rFonts w:ascii="GHEA Grapalat" w:hAnsi="GHEA Grapalat"/>
          <w:i/>
        </w:rPr>
        <w:t xml:space="preserve"> </w:t>
      </w:r>
      <w:r>
        <w:rPr>
          <w:rFonts w:ascii="GHEA Grapalat" w:hAnsi="GHEA Grapalat"/>
          <w:szCs w:val="20"/>
        </w:rPr>
        <w:t>МЕГРАШЕН</w:t>
      </w:r>
      <w:r>
        <w:rPr>
          <w:rFonts w:ascii="GHEA Grapalat" w:hAnsi="GHEA Grapalat"/>
          <w:i/>
        </w:rPr>
        <w:t xml:space="preserve"> </w:t>
      </w:r>
    </w:p>
    <w:p w:rsidR="00096865" w:rsidRPr="003A1EBB" w:rsidRDefault="00096865" w:rsidP="00ED3045">
      <w:pPr>
        <w:pStyle w:val="aa"/>
        <w:widowControl w:val="0"/>
        <w:spacing w:after="0"/>
        <w:ind w:right="-7" w:firstLine="567"/>
        <w:jc w:val="center"/>
        <w:rPr>
          <w:rFonts w:ascii="GHEA Grapalat" w:hAnsi="GHEA Grapalat"/>
        </w:rPr>
      </w:pPr>
    </w:p>
    <w:p w:rsidR="000763E5" w:rsidRPr="003A1EBB" w:rsidRDefault="000763E5" w:rsidP="00ED3045">
      <w:pPr>
        <w:pStyle w:val="aa"/>
        <w:widowControl w:val="0"/>
        <w:spacing w:after="0"/>
        <w:ind w:right="-7" w:firstLine="567"/>
        <w:jc w:val="center"/>
        <w:rPr>
          <w:rFonts w:ascii="GHEA Grapalat" w:hAnsi="GHEA Grapalat"/>
        </w:rPr>
      </w:pPr>
    </w:p>
    <w:p w:rsidR="000763E5" w:rsidRPr="003A1EBB" w:rsidRDefault="000763E5" w:rsidP="00ED3045">
      <w:pPr>
        <w:pStyle w:val="aa"/>
        <w:widowControl w:val="0"/>
        <w:spacing w:after="0"/>
        <w:ind w:right="-7" w:firstLine="567"/>
        <w:jc w:val="center"/>
        <w:rPr>
          <w:rFonts w:ascii="GHEA Grapalat" w:hAnsi="GHEA Grapalat"/>
        </w:rPr>
      </w:pPr>
    </w:p>
    <w:p w:rsidR="00096865" w:rsidRPr="009044F1" w:rsidRDefault="000763E5" w:rsidP="00ED3045">
      <w:pPr>
        <w:pStyle w:val="aa"/>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ED3045">
      <w:pPr>
        <w:pStyle w:val="aa"/>
        <w:widowControl w:val="0"/>
        <w:spacing w:after="0"/>
        <w:ind w:right="-7" w:firstLine="567"/>
        <w:jc w:val="center"/>
        <w:rPr>
          <w:rFonts w:ascii="GHEA Grapalat" w:hAnsi="GHEA Grapalat" w:cs="Sylfaen"/>
        </w:rPr>
      </w:pPr>
    </w:p>
    <w:p w:rsidR="00096865" w:rsidRPr="009044F1" w:rsidRDefault="00096865" w:rsidP="00ED3045">
      <w:pPr>
        <w:pStyle w:val="aa"/>
        <w:widowControl w:val="0"/>
        <w:spacing w:after="0"/>
        <w:ind w:right="-7" w:firstLine="567"/>
        <w:jc w:val="center"/>
        <w:rPr>
          <w:rFonts w:ascii="GHEA Grapalat" w:hAnsi="GHEA Grapalat" w:cs="Sylfaen"/>
        </w:rPr>
      </w:pPr>
    </w:p>
    <w:p w:rsidR="00096865" w:rsidRPr="009044F1" w:rsidRDefault="002B32D6" w:rsidP="00ED3045">
      <w:pPr>
        <w:pStyle w:val="aa"/>
        <w:widowControl w:val="0"/>
        <w:spacing w:after="0"/>
        <w:ind w:right="-7"/>
        <w:jc w:val="center"/>
        <w:rPr>
          <w:rFonts w:ascii="GHEA Grapalat" w:hAnsi="GHEA Grapalat"/>
        </w:rPr>
      </w:pPr>
      <w:r w:rsidRPr="009044F1">
        <w:rPr>
          <w:rFonts w:ascii="GHEA Grapalat" w:hAnsi="GHEA Grapalat"/>
        </w:rPr>
        <w:t xml:space="preserve">НА </w:t>
      </w:r>
      <w:r w:rsidR="00BD7F6A">
        <w:rPr>
          <w:rFonts w:ascii="GHEA Grapalat" w:hAnsi="GHEA Grapalat"/>
        </w:rPr>
        <w:t>ЗАПРОС КОТИРОВОК</w:t>
      </w:r>
      <w:r w:rsidRPr="009044F1">
        <w:rPr>
          <w:rFonts w:ascii="GHEA Grapalat" w:hAnsi="GHEA Grapalat"/>
        </w:rPr>
        <w:t>, ОБЪЯВЛЕННЫЙ С ЦЕЛЬЮ ПРИОБРЕТЕНИЯ "</w:t>
      </w:r>
      <w:r w:rsidR="00785C76">
        <w:rPr>
          <w:rFonts w:ascii="GHEA Grapalat" w:hAnsi="GHEA Grapalat"/>
          <w:szCs w:val="20"/>
        </w:rPr>
        <w:t>НЕДВИЖИМОСТЬ ДЛЯ МЕГРАШЕН СООБЩЕСТВО ЦЕРЕМОНИАЛЬНЫЙ ЗАЛ</w:t>
      </w:r>
      <w:r w:rsidRPr="009044F1">
        <w:rPr>
          <w:rFonts w:ascii="GHEA Grapalat" w:hAnsi="GHEA Grapalat"/>
        </w:rPr>
        <w:t xml:space="preserve">" ДЛЯ НУЖД </w:t>
      </w:r>
      <w:r w:rsidR="004D6848">
        <w:rPr>
          <w:rFonts w:ascii="GHEA Grapalat" w:hAnsi="GHEA Grapalat"/>
        </w:rPr>
        <w:t>«</w:t>
      </w:r>
      <w:r w:rsidR="00785C76">
        <w:rPr>
          <w:rFonts w:ascii="GHEA Grapalat" w:hAnsi="GHEA Grapalat"/>
        </w:rPr>
        <w:t>МЕГРАШЕНСКАЯ ОБЩИНА</w:t>
      </w:r>
      <w:r w:rsidR="006B1F85">
        <w:rPr>
          <w:rFonts w:ascii="GHEA Grapalat" w:hAnsi="GHEA Grapalat"/>
        </w:rPr>
        <w:t>”</w:t>
      </w:r>
    </w:p>
    <w:p w:rsidR="00CE0D95" w:rsidRPr="009044F1" w:rsidRDefault="00CE0D95" w:rsidP="00ED3045">
      <w:pPr>
        <w:pStyle w:val="aa"/>
        <w:widowControl w:val="0"/>
        <w:spacing w:after="0"/>
        <w:ind w:right="-7" w:firstLine="567"/>
        <w:jc w:val="center"/>
        <w:rPr>
          <w:rFonts w:ascii="GHEA Grapalat" w:hAnsi="GHEA Grapalat"/>
        </w:rPr>
      </w:pPr>
    </w:p>
    <w:p w:rsidR="00CE0D95" w:rsidRPr="009044F1" w:rsidRDefault="00CE0D95" w:rsidP="00ED3045">
      <w:pPr>
        <w:pStyle w:val="aa"/>
        <w:widowControl w:val="0"/>
        <w:spacing w:after="0"/>
        <w:ind w:right="-7" w:firstLine="567"/>
        <w:jc w:val="center"/>
        <w:rPr>
          <w:rFonts w:ascii="GHEA Grapalat" w:hAnsi="GHEA Grapalat"/>
        </w:rPr>
      </w:pPr>
    </w:p>
    <w:p w:rsidR="000763E5" w:rsidRPr="00BD7F6A" w:rsidRDefault="000763E5" w:rsidP="00ED3045">
      <w:pPr>
        <w:rPr>
          <w:rFonts w:ascii="GHEA Grapalat" w:hAnsi="GHEA Grapalat"/>
        </w:rPr>
      </w:pPr>
    </w:p>
    <w:p w:rsidR="001A43A4" w:rsidRPr="009044F1" w:rsidRDefault="00096865" w:rsidP="00ED3045">
      <w:pPr>
        <w:widowControl w:val="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ED3045">
      <w:pPr>
        <w:widowControl w:val="0"/>
        <w:ind w:firstLine="567"/>
        <w:jc w:val="both"/>
        <w:rPr>
          <w:rFonts w:ascii="GHEA Grapalat" w:hAnsi="GHEA Grapalat"/>
          <w:i/>
        </w:rPr>
      </w:pPr>
    </w:p>
    <w:p w:rsidR="00160AE4" w:rsidRPr="009044F1" w:rsidRDefault="00994A77" w:rsidP="00ED3045">
      <w:pPr>
        <w:widowControl w:val="0"/>
        <w:ind w:firstLine="567"/>
        <w:jc w:val="center"/>
        <w:rPr>
          <w:rFonts w:ascii="GHEA Grapalat" w:hAnsi="GHEA Grapalat" w:cs="Sylfaen"/>
          <w:b/>
        </w:rPr>
      </w:pPr>
      <w:r w:rsidRPr="009044F1">
        <w:rPr>
          <w:rFonts w:ascii="GHEA Grapalat" w:hAnsi="GHEA Grapalat"/>
        </w:rPr>
        <w:br w:type="page"/>
      </w:r>
    </w:p>
    <w:p w:rsidR="00160AE4" w:rsidRPr="009044F1" w:rsidRDefault="00160AE4" w:rsidP="00ED3045">
      <w:pPr>
        <w:widowControl w:val="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ED3045">
      <w:pPr>
        <w:widowControl w:val="0"/>
        <w:ind w:firstLine="567"/>
        <w:jc w:val="center"/>
        <w:rPr>
          <w:rFonts w:ascii="GHEA Grapalat" w:hAnsi="GHEA Grapalat"/>
          <w:i/>
        </w:rPr>
      </w:pPr>
    </w:p>
    <w:p w:rsidR="00ED3045" w:rsidRPr="009044F1" w:rsidRDefault="00ED3045" w:rsidP="00ED3045">
      <w:pPr>
        <w:pStyle w:val="aa"/>
        <w:widowControl w:val="0"/>
        <w:spacing w:after="0"/>
        <w:ind w:right="-7"/>
        <w:jc w:val="center"/>
        <w:rPr>
          <w:rFonts w:ascii="GHEA Grapalat" w:hAnsi="GHEA Grapalat"/>
        </w:rPr>
      </w:pPr>
      <w:r w:rsidRPr="009044F1">
        <w:rPr>
          <w:rFonts w:ascii="GHEA Grapalat" w:hAnsi="GHEA Grapalat"/>
        </w:rPr>
        <w:t xml:space="preserve">НА </w:t>
      </w:r>
      <w:r w:rsidR="00BD7F6A">
        <w:rPr>
          <w:rFonts w:ascii="GHEA Grapalat" w:hAnsi="GHEA Grapalat"/>
        </w:rPr>
        <w:t>ЗАПРОС КОТИРОВОК</w:t>
      </w:r>
      <w:r w:rsidRPr="009044F1">
        <w:rPr>
          <w:rFonts w:ascii="GHEA Grapalat" w:hAnsi="GHEA Grapalat"/>
        </w:rPr>
        <w:t>, ОБЪЯВЛЕННЫЙ С ЦЕЛЬЮ ПРИОБРЕТЕНИЯ "</w:t>
      </w:r>
      <w:r w:rsidR="00785C76">
        <w:rPr>
          <w:rFonts w:ascii="GHEA Grapalat" w:hAnsi="GHEA Grapalat"/>
          <w:szCs w:val="20"/>
        </w:rPr>
        <w:t>НЕДВИЖИМОСТЬ ДЛЯ МЕГРАШЕН СООБЩЕСТВО ЦЕРЕМОНИАЛЬНЫЙ ЗАЛ</w:t>
      </w:r>
      <w:r w:rsidRPr="009044F1">
        <w:rPr>
          <w:rFonts w:ascii="GHEA Grapalat" w:hAnsi="GHEA Grapalat"/>
        </w:rPr>
        <w:t xml:space="preserve">" ДЛЯ НУЖД </w:t>
      </w:r>
      <w:r w:rsidR="004D6848">
        <w:rPr>
          <w:rFonts w:ascii="GHEA Grapalat" w:hAnsi="GHEA Grapalat"/>
        </w:rPr>
        <w:t>«</w:t>
      </w:r>
      <w:r w:rsidR="00785C76">
        <w:rPr>
          <w:rFonts w:ascii="GHEA Grapalat" w:hAnsi="GHEA Grapalat"/>
        </w:rPr>
        <w:t>МЕГРАШЕНСКАЯ ОБЩИНА</w:t>
      </w:r>
      <w:r w:rsidR="006B1F85">
        <w:rPr>
          <w:rFonts w:ascii="GHEA Grapalat" w:hAnsi="GHEA Grapalat"/>
        </w:rPr>
        <w:t>”</w:t>
      </w:r>
    </w:p>
    <w:p w:rsidR="00615B35" w:rsidRPr="00EC400D" w:rsidRDefault="00EC400D" w:rsidP="00ED3045">
      <w:pPr>
        <w:widowControl w:val="0"/>
        <w:tabs>
          <w:tab w:val="left" w:pos="5954"/>
        </w:tabs>
        <w:ind w:firstLine="567"/>
        <w:rPr>
          <w:rFonts w:ascii="GHEA Grapalat" w:hAnsi="GHEA Grapalat"/>
          <w:sz w:val="20"/>
          <w:szCs w:val="20"/>
        </w:rPr>
      </w:pPr>
      <w:r w:rsidRPr="00EC400D">
        <w:rPr>
          <w:rFonts w:ascii="GHEA Grapalat" w:hAnsi="GHEA Grapalat"/>
          <w:sz w:val="20"/>
          <w:szCs w:val="20"/>
        </w:rPr>
        <w:t>)</w:t>
      </w:r>
    </w:p>
    <w:p w:rsidR="00160AE4" w:rsidRPr="003A1EBB" w:rsidRDefault="00160AE4" w:rsidP="00ED3045">
      <w:pPr>
        <w:widowControl w:val="0"/>
        <w:ind w:firstLine="567"/>
        <w:jc w:val="center"/>
        <w:rPr>
          <w:rFonts w:ascii="GHEA Grapalat" w:hAnsi="GHEA Grapalat"/>
        </w:rPr>
      </w:pPr>
    </w:p>
    <w:p w:rsidR="00096865" w:rsidRPr="009044F1" w:rsidRDefault="00160AE4" w:rsidP="00ED3045">
      <w:pPr>
        <w:widowControl w:val="0"/>
        <w:jc w:val="center"/>
        <w:rPr>
          <w:rFonts w:ascii="GHEA Grapalat" w:hAnsi="GHEA Grapalat"/>
          <w:i/>
        </w:rPr>
      </w:pPr>
      <w:r w:rsidRPr="009044F1">
        <w:rPr>
          <w:rFonts w:ascii="GHEA Grapalat" w:hAnsi="GHEA Grapalat"/>
          <w:b/>
        </w:rPr>
        <w:t xml:space="preserve">ПРИГЛАШЕНИЯ НА </w:t>
      </w:r>
      <w:r w:rsidR="00BD7F6A">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ED3045">
      <w:pPr>
        <w:widowControl w:val="0"/>
        <w:jc w:val="center"/>
        <w:rPr>
          <w:rFonts w:ascii="GHEA Grapalat" w:hAnsi="GHEA Grapalat" w:cs="Sylfaen"/>
          <w:b/>
        </w:rPr>
      </w:pPr>
    </w:p>
    <w:p w:rsidR="00096865" w:rsidRPr="008842CE" w:rsidRDefault="00096865" w:rsidP="00ED3045">
      <w:pPr>
        <w:widowControl w:val="0"/>
        <w:jc w:val="center"/>
        <w:rPr>
          <w:rFonts w:ascii="GHEA Grapalat" w:hAnsi="GHEA Grapalat"/>
          <w:b/>
        </w:rPr>
      </w:pPr>
      <w:r w:rsidRPr="009044F1">
        <w:rPr>
          <w:rFonts w:ascii="GHEA Grapalat" w:hAnsi="GHEA Grapalat"/>
          <w:b/>
        </w:rPr>
        <w:t>ЧАСТЬ I.</w:t>
      </w:r>
    </w:p>
    <w:p w:rsidR="002E069D" w:rsidRPr="008842CE" w:rsidRDefault="002E069D" w:rsidP="00ED3045">
      <w:pPr>
        <w:widowControl w:val="0"/>
        <w:jc w:val="center"/>
        <w:rPr>
          <w:rFonts w:ascii="GHEA Grapalat" w:hAnsi="GHEA Grapalat"/>
        </w:rPr>
      </w:pPr>
    </w:p>
    <w:p w:rsidR="00096865" w:rsidRPr="009044F1" w:rsidRDefault="00096865" w:rsidP="00ED3045">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ED3045">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ED3045">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ED3045">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ED3045">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ED3045">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ED3045">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2"/>
      </w:r>
      <w:r w:rsidRPr="009044F1">
        <w:rPr>
          <w:rFonts w:ascii="GHEA Grapalat" w:hAnsi="GHEA Grapalat"/>
        </w:rPr>
        <w:t xml:space="preserve"> </w:t>
      </w:r>
    </w:p>
    <w:p w:rsidR="00096865" w:rsidRPr="008842CE" w:rsidRDefault="00087A30" w:rsidP="00ED3045">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ED3045">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ED3045">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ED3045">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520F57" w:rsidRPr="004D6848" w:rsidRDefault="00096865" w:rsidP="004D6848">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ED3045">
      <w:pPr>
        <w:widowControl w:val="0"/>
        <w:jc w:val="center"/>
        <w:rPr>
          <w:rFonts w:ascii="GHEA Grapalat" w:hAnsi="GHEA Grapalat"/>
          <w:b/>
        </w:rPr>
      </w:pPr>
    </w:p>
    <w:p w:rsidR="008842CE" w:rsidRPr="00374F4A" w:rsidRDefault="00CA590C" w:rsidP="004D6848">
      <w:pPr>
        <w:widowControl w:val="0"/>
        <w:jc w:val="center"/>
        <w:rPr>
          <w:rFonts w:ascii="GHEA Grapalat" w:hAnsi="GHEA Grapalat"/>
          <w:b/>
        </w:rPr>
      </w:pPr>
      <w:r>
        <w:rPr>
          <w:rFonts w:ascii="GHEA Grapalat" w:hAnsi="GHEA Grapalat"/>
          <w:b/>
        </w:rPr>
        <w:t xml:space="preserve">ЧАСТЬ II. </w:t>
      </w:r>
    </w:p>
    <w:p w:rsidR="00096865" w:rsidRDefault="00096865" w:rsidP="00ED3045">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BD7F6A">
        <w:rPr>
          <w:rFonts w:ascii="GHEA Grapalat" w:hAnsi="GHEA Grapalat"/>
          <w:b/>
        </w:rPr>
        <w:t>ЗАПРОС КОТИРОВОК</w:t>
      </w:r>
    </w:p>
    <w:p w:rsidR="00520F57" w:rsidRPr="008842CE" w:rsidRDefault="00520F57" w:rsidP="00ED3045">
      <w:pPr>
        <w:widowControl w:val="0"/>
        <w:jc w:val="center"/>
        <w:rPr>
          <w:rFonts w:ascii="GHEA Grapalat" w:hAnsi="GHEA Grapalat"/>
          <w:b/>
        </w:rPr>
      </w:pPr>
    </w:p>
    <w:p w:rsidR="00096865" w:rsidRPr="003A1EBB" w:rsidRDefault="00096865" w:rsidP="00ED3045">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ED3045">
      <w:pPr>
        <w:widowControl w:val="0"/>
        <w:tabs>
          <w:tab w:val="left" w:pos="1134"/>
        </w:tabs>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rsidR="006B1F85" w:rsidRPr="006F6445" w:rsidRDefault="00450C30" w:rsidP="004D6848">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p>
    <w:p w:rsidR="006B1F85" w:rsidRPr="00DD7594" w:rsidRDefault="006B1F85" w:rsidP="00926045">
      <w:pPr>
        <w:widowControl w:val="0"/>
        <w:tabs>
          <w:tab w:val="left" w:pos="1134"/>
        </w:tabs>
        <w:jc w:val="both"/>
        <w:rPr>
          <w:rFonts w:ascii="GHEA Grapalat" w:hAnsi="GHEA Grapalat"/>
          <w:spacing w:val="-6"/>
        </w:rPr>
      </w:pPr>
    </w:p>
    <w:p w:rsidR="00096865" w:rsidRPr="006D2DF7" w:rsidRDefault="00E17B7F" w:rsidP="00ED3045">
      <w:pPr>
        <w:widowControl w:val="0"/>
        <w:ind w:hanging="567"/>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785C76">
        <w:rPr>
          <w:rFonts w:ascii="GHEA Grapalat" w:hAnsi="GHEA Grapalat"/>
          <w:spacing w:val="-6"/>
        </w:rPr>
        <w:t>MH-GHAPDZB-20/2</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ED3045">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4D6848">
        <w:rPr>
          <w:rFonts w:ascii="GHEA Grapalat" w:hAnsi="GHEA Grapalat"/>
        </w:rPr>
        <w:t>«</w:t>
      </w:r>
      <w:r w:rsidR="00785C76">
        <w:rPr>
          <w:rFonts w:ascii="GHEA Grapalat" w:hAnsi="GHEA Grapalat"/>
        </w:rPr>
        <w:t>МЕГРАШЕНСКАЯ ОБЩИНА</w:t>
      </w:r>
      <w:r w:rsidR="006B1F85">
        <w:rPr>
          <w:rFonts w:ascii="GHEA Grapalat" w:hAnsi="GHEA Grapalat"/>
        </w:rPr>
        <w:t>”</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ED3045">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ED3045">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ED3045">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Pr="00EE7968">
        <w:rPr>
          <w:rFonts w:ascii="GHEA Grapalat" w:hAnsi="GHEA Grapalat"/>
          <w:szCs w:val="24"/>
        </w:rPr>
        <w:t>"</w:t>
      </w:r>
      <w:r w:rsidR="00EE7968" w:rsidRPr="00EE7968">
        <w:rPr>
          <w:rFonts w:ascii="GHEA Grapalat" w:hAnsi="GHEA Grapalat"/>
          <w:szCs w:val="24"/>
        </w:rPr>
        <w:t>protender.itender@gmail.com</w:t>
      </w:r>
      <w:r w:rsidRPr="009044F1">
        <w:rPr>
          <w:rFonts w:ascii="GHEA Grapalat" w:hAnsi="GHEA Grapalat"/>
          <w:sz w:val="24"/>
          <w:szCs w:val="24"/>
        </w:rPr>
        <w:t>".</w:t>
      </w:r>
    </w:p>
    <w:p w:rsidR="00096865" w:rsidRPr="009044F1" w:rsidRDefault="00F5653D" w:rsidP="00ED3045">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ED3045">
      <w:pPr>
        <w:pStyle w:val="3"/>
        <w:keepNext w:val="0"/>
        <w:widowControl w:val="0"/>
        <w:spacing w:line="240" w:lineRule="auto"/>
        <w:rPr>
          <w:rFonts w:ascii="GHEA Grapalat" w:hAnsi="GHEA Grapalat"/>
          <w:sz w:val="24"/>
          <w:szCs w:val="24"/>
        </w:rPr>
      </w:pPr>
    </w:p>
    <w:p w:rsidR="00096865" w:rsidRPr="009044F1" w:rsidRDefault="00F63BBB" w:rsidP="00ED3045">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ED3045">
      <w:pPr>
        <w:pStyle w:val="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785C76">
        <w:rPr>
          <w:rFonts w:ascii="GHEA Grapalat" w:hAnsi="GHEA Grapalat"/>
          <w:i w:val="0"/>
          <w:sz w:val="24"/>
          <w:szCs w:val="24"/>
        </w:rPr>
        <w:t>Недвижимость для Меграшен Сообщество Церемониальный Зал</w:t>
      </w:r>
      <w:r w:rsidRPr="009044F1">
        <w:rPr>
          <w:rFonts w:ascii="GHEA Grapalat" w:hAnsi="GHEA Grapalat"/>
          <w:i w:val="0"/>
          <w:sz w:val="24"/>
          <w:szCs w:val="24"/>
        </w:rPr>
        <w:t xml:space="preserve">" (далее — также товар) для нужд </w:t>
      </w:r>
      <w:r w:rsidR="004D6848">
        <w:rPr>
          <w:rFonts w:ascii="GHEA Grapalat" w:hAnsi="GHEA Grapalat"/>
          <w:i w:val="0"/>
          <w:sz w:val="24"/>
          <w:szCs w:val="24"/>
        </w:rPr>
        <w:t>«</w:t>
      </w:r>
      <w:r w:rsidR="00785C76">
        <w:rPr>
          <w:rFonts w:ascii="GHEA Grapalat" w:hAnsi="GHEA Grapalat"/>
          <w:i w:val="0"/>
          <w:sz w:val="24"/>
          <w:szCs w:val="24"/>
        </w:rPr>
        <w:t>МЕГРАШЕНСКАЯ ОБЩИНА</w:t>
      </w:r>
      <w:r w:rsidR="006B1F85">
        <w:rPr>
          <w:rFonts w:ascii="GHEA Grapalat" w:hAnsi="GHEA Grapalat"/>
          <w:i w:val="0"/>
          <w:sz w:val="24"/>
          <w:szCs w:val="24"/>
        </w:rPr>
        <w:t>”</w:t>
      </w:r>
      <w:r w:rsidRPr="009044F1">
        <w:rPr>
          <w:rFonts w:ascii="GHEA Grapalat" w:hAnsi="GHEA Grapalat"/>
          <w:i w:val="0"/>
          <w:sz w:val="24"/>
          <w:szCs w:val="24"/>
        </w:rPr>
        <w:t>, которые сгруппированы в лоты "</w:t>
      </w:r>
      <w:r w:rsidR="00785C76" w:rsidRPr="00785C76">
        <w:rPr>
          <w:rFonts w:ascii="GHEA Grapalat" w:hAnsi="GHEA Grapalat"/>
          <w:i w:val="0"/>
          <w:sz w:val="24"/>
          <w:szCs w:val="24"/>
        </w:rPr>
        <w:t>5</w:t>
      </w:r>
      <w:r w:rsidR="00EB02D6">
        <w:rPr>
          <w:rFonts w:ascii="GHEA Grapalat" w:hAnsi="GHEA Grapalat"/>
          <w:i w:val="0"/>
          <w:sz w:val="24"/>
          <w:szCs w:val="24"/>
          <w:lang w:val="hy-AM"/>
        </w:rPr>
        <w:t>8</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6B1F85" w:rsidTr="004E0B7B">
        <w:trPr>
          <w:jc w:val="center"/>
        </w:trPr>
        <w:tc>
          <w:tcPr>
            <w:tcW w:w="1530" w:type="dxa"/>
            <w:vAlign w:val="center"/>
          </w:tcPr>
          <w:p w:rsidR="00096865" w:rsidRPr="006B1F85" w:rsidRDefault="00096865" w:rsidP="00ED3045">
            <w:pPr>
              <w:pStyle w:val="23"/>
              <w:widowControl w:val="0"/>
              <w:spacing w:line="240" w:lineRule="auto"/>
              <w:ind w:firstLine="0"/>
              <w:jc w:val="center"/>
              <w:rPr>
                <w:rFonts w:ascii="GHEA Grapalat" w:hAnsi="GHEA Grapalat"/>
                <w:bCs/>
                <w:iCs/>
              </w:rPr>
            </w:pPr>
            <w:r w:rsidRPr="006B1F85">
              <w:rPr>
                <w:rFonts w:ascii="GHEA Grapalat" w:hAnsi="GHEA Grapalat"/>
              </w:rPr>
              <w:t>Номера лотов</w:t>
            </w:r>
          </w:p>
        </w:tc>
        <w:tc>
          <w:tcPr>
            <w:tcW w:w="7704" w:type="dxa"/>
            <w:vAlign w:val="center"/>
          </w:tcPr>
          <w:p w:rsidR="00096865" w:rsidRPr="006B1F85" w:rsidRDefault="00096865" w:rsidP="00ED3045">
            <w:pPr>
              <w:pStyle w:val="23"/>
              <w:widowControl w:val="0"/>
              <w:spacing w:line="240" w:lineRule="auto"/>
              <w:ind w:firstLine="0"/>
              <w:jc w:val="center"/>
              <w:rPr>
                <w:rFonts w:ascii="GHEA Grapalat" w:hAnsi="GHEA Grapalat"/>
                <w:bCs/>
                <w:iCs/>
              </w:rPr>
            </w:pPr>
            <w:r w:rsidRPr="006B1F85">
              <w:rPr>
                <w:rFonts w:ascii="GHEA Grapalat" w:hAnsi="GHEA Grapalat"/>
              </w:rPr>
              <w:t>Наименование лота</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1</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t>тарелка</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2</w:t>
            </w:r>
          </w:p>
        </w:tc>
        <w:tc>
          <w:tcPr>
            <w:tcW w:w="7704" w:type="dxa"/>
            <w:tcBorders>
              <w:top w:val="single" w:sz="4" w:space="0" w:color="auto"/>
              <w:left w:val="single" w:sz="4" w:space="0" w:color="auto"/>
              <w:bottom w:val="single" w:sz="4" w:space="0" w:color="auto"/>
              <w:right w:val="single" w:sz="4" w:space="0" w:color="auto"/>
            </w:tcBorders>
          </w:tcPr>
          <w:p w:rsidR="00785C76" w:rsidRDefault="00785C76" w:rsidP="00785C76">
            <w:r w:rsidRPr="00DF571D">
              <w:t>тарелка</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3</w:t>
            </w:r>
          </w:p>
        </w:tc>
        <w:tc>
          <w:tcPr>
            <w:tcW w:w="7704" w:type="dxa"/>
            <w:tcBorders>
              <w:top w:val="single" w:sz="4" w:space="0" w:color="auto"/>
              <w:left w:val="single" w:sz="4" w:space="0" w:color="auto"/>
              <w:bottom w:val="single" w:sz="4" w:space="0" w:color="auto"/>
              <w:right w:val="single" w:sz="4" w:space="0" w:color="auto"/>
            </w:tcBorders>
          </w:tcPr>
          <w:p w:rsidR="00785C76" w:rsidRDefault="00785C76" w:rsidP="00785C76">
            <w:r w:rsidRPr="00DF571D">
              <w:t>тарелка</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4</w:t>
            </w:r>
          </w:p>
        </w:tc>
        <w:tc>
          <w:tcPr>
            <w:tcW w:w="7704" w:type="dxa"/>
            <w:tcBorders>
              <w:top w:val="single" w:sz="4" w:space="0" w:color="auto"/>
              <w:left w:val="single" w:sz="4" w:space="0" w:color="auto"/>
              <w:bottom w:val="single" w:sz="4" w:space="0" w:color="auto"/>
              <w:right w:val="single" w:sz="4" w:space="0" w:color="auto"/>
            </w:tcBorders>
          </w:tcPr>
          <w:p w:rsidR="00785C76" w:rsidRDefault="00785C76" w:rsidP="00785C76">
            <w:r w:rsidRPr="00DF571D">
              <w:t>тарелка</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5</w:t>
            </w:r>
          </w:p>
        </w:tc>
        <w:tc>
          <w:tcPr>
            <w:tcW w:w="7704" w:type="dxa"/>
            <w:tcBorders>
              <w:top w:val="single" w:sz="4" w:space="0" w:color="auto"/>
              <w:left w:val="single" w:sz="4" w:space="0" w:color="auto"/>
              <w:bottom w:val="single" w:sz="4" w:space="0" w:color="auto"/>
              <w:right w:val="single" w:sz="4" w:space="0" w:color="auto"/>
            </w:tcBorders>
          </w:tcPr>
          <w:p w:rsidR="00785C76" w:rsidRDefault="00785C76" w:rsidP="00785C76">
            <w:r w:rsidRPr="00DF571D">
              <w:t>тарелка</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6</w:t>
            </w:r>
          </w:p>
        </w:tc>
        <w:tc>
          <w:tcPr>
            <w:tcW w:w="7704" w:type="dxa"/>
            <w:tcBorders>
              <w:top w:val="single" w:sz="4" w:space="0" w:color="auto"/>
              <w:left w:val="single" w:sz="4" w:space="0" w:color="auto"/>
              <w:bottom w:val="single" w:sz="4" w:space="0" w:color="auto"/>
              <w:right w:val="single" w:sz="4" w:space="0" w:color="auto"/>
            </w:tcBorders>
          </w:tcPr>
          <w:p w:rsidR="00785C76" w:rsidRDefault="00785C76" w:rsidP="00785C76">
            <w:r w:rsidRPr="00DF571D">
              <w:t>тарелка</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7</w:t>
            </w:r>
          </w:p>
        </w:tc>
        <w:tc>
          <w:tcPr>
            <w:tcW w:w="7704" w:type="dxa"/>
            <w:tcBorders>
              <w:top w:val="single" w:sz="4" w:space="0" w:color="auto"/>
              <w:left w:val="single" w:sz="4" w:space="0" w:color="auto"/>
              <w:bottom w:val="single" w:sz="4" w:space="0" w:color="auto"/>
              <w:right w:val="single" w:sz="4" w:space="0" w:color="auto"/>
            </w:tcBorders>
          </w:tcPr>
          <w:p w:rsidR="00785C76" w:rsidRDefault="00785C76" w:rsidP="00785C76">
            <w:r w:rsidRPr="00DF571D">
              <w:t>тарелка</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8</w:t>
            </w:r>
          </w:p>
        </w:tc>
        <w:tc>
          <w:tcPr>
            <w:tcW w:w="7704" w:type="dxa"/>
            <w:tcBorders>
              <w:top w:val="single" w:sz="4" w:space="0" w:color="auto"/>
              <w:left w:val="single" w:sz="4" w:space="0" w:color="auto"/>
              <w:bottom w:val="single" w:sz="4" w:space="0" w:color="auto"/>
              <w:right w:val="single" w:sz="4" w:space="0" w:color="auto"/>
            </w:tcBorders>
          </w:tcPr>
          <w:p w:rsidR="00785C76" w:rsidRDefault="00785C76" w:rsidP="00785C76">
            <w:r w:rsidRPr="00DF571D">
              <w:t>тарелка</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9</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ложка</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10</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вилка</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11</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нож</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12</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ложка</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13</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кухонный нож</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14</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пепельница</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15</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солонка</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16</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очки</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17</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очки</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18</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кофейная чашка</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19</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чашка чая</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20</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миска</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21</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бежать плод</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22</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запустить тесто</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23</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ваза конфеты</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24</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открывашка</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25</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стакан воды</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26</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бойлер</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27</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бойлер</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28</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бойлер</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29</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подставка для посуды</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lastRenderedPageBreak/>
              <w:t>30</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совок</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31</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совок</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32</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стяжка</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33</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стяжка</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34</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ведро</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35</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ведро</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36</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ведро</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37</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контейнер для воды</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38</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пластиковая чаша</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39</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пластиковая чаша</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40</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пластиковый контейнер с крышкой</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41</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чайник</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42</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лоток</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43</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морозилка</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44</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льдохранилище</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45</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газовая плита</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46</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вертел</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6B1F85" w:rsidRDefault="00785C76" w:rsidP="00785C76">
            <w:pPr>
              <w:pStyle w:val="23"/>
              <w:widowControl w:val="0"/>
              <w:rPr>
                <w:rFonts w:ascii="GHEA Grapalat" w:hAnsi="GHEA Grapalat"/>
              </w:rPr>
            </w:pPr>
            <w:r w:rsidRPr="006B1F85">
              <w:rPr>
                <w:rFonts w:ascii="GHEA Grapalat" w:hAnsi="GHEA Grapalat"/>
              </w:rPr>
              <w:t>47</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мусорное ведро</w:t>
            </w:r>
          </w:p>
        </w:tc>
      </w:tr>
      <w:tr w:rsidR="00785C76"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785C76" w:rsidRPr="00785C76" w:rsidRDefault="00785C76" w:rsidP="00785C76">
            <w:pPr>
              <w:pStyle w:val="23"/>
              <w:widowControl w:val="0"/>
              <w:rPr>
                <w:rFonts w:ascii="GHEA Grapalat" w:hAnsi="GHEA Grapalat"/>
                <w:lang w:val="en-US"/>
              </w:rPr>
            </w:pPr>
            <w:r>
              <w:rPr>
                <w:rFonts w:ascii="GHEA Grapalat" w:hAnsi="GHEA Grapalat"/>
                <w:lang w:val="en-US"/>
              </w:rPr>
              <w:t>48</w:t>
            </w:r>
          </w:p>
        </w:tc>
        <w:tc>
          <w:tcPr>
            <w:tcW w:w="7704" w:type="dxa"/>
            <w:tcBorders>
              <w:top w:val="single" w:sz="4" w:space="0" w:color="auto"/>
              <w:left w:val="single" w:sz="4" w:space="0" w:color="auto"/>
              <w:bottom w:val="single" w:sz="4" w:space="0" w:color="auto"/>
              <w:right w:val="single" w:sz="4" w:space="0" w:color="auto"/>
            </w:tcBorders>
          </w:tcPr>
          <w:p w:rsidR="00785C76" w:rsidRPr="00456941" w:rsidRDefault="00785C76" w:rsidP="00785C76">
            <w:r w:rsidRPr="00456941">
              <w:t>стол</w:t>
            </w:r>
          </w:p>
        </w:tc>
      </w:tr>
      <w:tr w:rsidR="001F562D"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49</w:t>
            </w:r>
          </w:p>
        </w:tc>
        <w:tc>
          <w:tcPr>
            <w:tcW w:w="7704" w:type="dxa"/>
            <w:tcBorders>
              <w:top w:val="single" w:sz="4" w:space="0" w:color="auto"/>
              <w:left w:val="single" w:sz="4" w:space="0" w:color="auto"/>
              <w:bottom w:val="single" w:sz="4" w:space="0" w:color="auto"/>
              <w:right w:val="single" w:sz="4" w:space="0" w:color="auto"/>
            </w:tcBorders>
          </w:tcPr>
          <w:p w:rsidR="001F562D" w:rsidRPr="00456941" w:rsidRDefault="001F562D" w:rsidP="001F562D">
            <w:r w:rsidRPr="00456941">
              <w:t>стол</w:t>
            </w:r>
          </w:p>
        </w:tc>
      </w:tr>
      <w:tr w:rsidR="001F562D"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50</w:t>
            </w:r>
          </w:p>
        </w:tc>
        <w:tc>
          <w:tcPr>
            <w:tcW w:w="7704" w:type="dxa"/>
            <w:tcBorders>
              <w:top w:val="single" w:sz="4" w:space="0" w:color="auto"/>
              <w:left w:val="single" w:sz="4" w:space="0" w:color="auto"/>
              <w:bottom w:val="single" w:sz="4" w:space="0" w:color="auto"/>
              <w:right w:val="single" w:sz="4" w:space="0" w:color="auto"/>
            </w:tcBorders>
          </w:tcPr>
          <w:p w:rsidR="001F562D" w:rsidRPr="00456941" w:rsidRDefault="001F562D" w:rsidP="001F562D">
            <w:r w:rsidRPr="00456941">
              <w:t>стол</w:t>
            </w:r>
          </w:p>
        </w:tc>
      </w:tr>
      <w:tr w:rsidR="001F562D"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51</w:t>
            </w:r>
          </w:p>
        </w:tc>
        <w:tc>
          <w:tcPr>
            <w:tcW w:w="7704" w:type="dxa"/>
            <w:tcBorders>
              <w:top w:val="single" w:sz="4" w:space="0" w:color="auto"/>
              <w:left w:val="single" w:sz="4" w:space="0" w:color="auto"/>
              <w:bottom w:val="single" w:sz="4" w:space="0" w:color="auto"/>
              <w:right w:val="single" w:sz="4" w:space="0" w:color="auto"/>
            </w:tcBorders>
          </w:tcPr>
          <w:p w:rsidR="001F562D" w:rsidRPr="00456941" w:rsidRDefault="001F562D" w:rsidP="001F562D">
            <w:r w:rsidRPr="00456941">
              <w:t>стол</w:t>
            </w:r>
          </w:p>
        </w:tc>
      </w:tr>
      <w:tr w:rsidR="001F562D"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52</w:t>
            </w:r>
          </w:p>
        </w:tc>
        <w:tc>
          <w:tcPr>
            <w:tcW w:w="7704" w:type="dxa"/>
            <w:tcBorders>
              <w:top w:val="single" w:sz="4" w:space="0" w:color="auto"/>
              <w:left w:val="single" w:sz="4" w:space="0" w:color="auto"/>
              <w:bottom w:val="single" w:sz="4" w:space="0" w:color="auto"/>
              <w:right w:val="single" w:sz="4" w:space="0" w:color="auto"/>
            </w:tcBorders>
          </w:tcPr>
          <w:p w:rsidR="001F562D" w:rsidRPr="00456941" w:rsidRDefault="001F562D" w:rsidP="001F562D">
            <w:r w:rsidRPr="00456941">
              <w:t>стол</w:t>
            </w:r>
          </w:p>
        </w:tc>
      </w:tr>
      <w:tr w:rsidR="001F562D"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53</w:t>
            </w:r>
          </w:p>
        </w:tc>
        <w:tc>
          <w:tcPr>
            <w:tcW w:w="7704" w:type="dxa"/>
            <w:tcBorders>
              <w:top w:val="single" w:sz="4" w:space="0" w:color="auto"/>
              <w:left w:val="single" w:sz="4" w:space="0" w:color="auto"/>
              <w:bottom w:val="single" w:sz="4" w:space="0" w:color="auto"/>
              <w:right w:val="single" w:sz="4" w:space="0" w:color="auto"/>
            </w:tcBorders>
          </w:tcPr>
          <w:p w:rsidR="001F562D" w:rsidRPr="00456941" w:rsidRDefault="001F562D" w:rsidP="001F562D">
            <w:r w:rsidRPr="00456941">
              <w:t>сиденье</w:t>
            </w:r>
          </w:p>
        </w:tc>
      </w:tr>
      <w:tr w:rsidR="001F562D"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54</w:t>
            </w:r>
          </w:p>
        </w:tc>
        <w:tc>
          <w:tcPr>
            <w:tcW w:w="7704" w:type="dxa"/>
            <w:tcBorders>
              <w:top w:val="single" w:sz="4" w:space="0" w:color="auto"/>
              <w:left w:val="single" w:sz="4" w:space="0" w:color="auto"/>
              <w:bottom w:val="single" w:sz="4" w:space="0" w:color="auto"/>
              <w:right w:val="single" w:sz="4" w:space="0" w:color="auto"/>
            </w:tcBorders>
          </w:tcPr>
          <w:p w:rsidR="001F562D" w:rsidRPr="00456941" w:rsidRDefault="001F562D" w:rsidP="001F562D">
            <w:r w:rsidRPr="00456941">
              <w:t>мебель для ресепшн</w:t>
            </w:r>
          </w:p>
        </w:tc>
      </w:tr>
      <w:tr w:rsidR="001F562D"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55</w:t>
            </w:r>
          </w:p>
        </w:tc>
        <w:tc>
          <w:tcPr>
            <w:tcW w:w="7704" w:type="dxa"/>
            <w:tcBorders>
              <w:top w:val="single" w:sz="4" w:space="0" w:color="auto"/>
              <w:left w:val="single" w:sz="4" w:space="0" w:color="auto"/>
              <w:bottom w:val="single" w:sz="4" w:space="0" w:color="auto"/>
              <w:right w:val="single" w:sz="4" w:space="0" w:color="auto"/>
            </w:tcBorders>
          </w:tcPr>
          <w:p w:rsidR="001F562D" w:rsidRPr="00456941" w:rsidRDefault="001F562D" w:rsidP="001F562D">
            <w:r w:rsidRPr="00456941">
              <w:t>зеркало</w:t>
            </w:r>
          </w:p>
        </w:tc>
      </w:tr>
      <w:tr w:rsidR="001F562D"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56</w:t>
            </w:r>
          </w:p>
        </w:tc>
        <w:tc>
          <w:tcPr>
            <w:tcW w:w="7704" w:type="dxa"/>
            <w:tcBorders>
              <w:top w:val="single" w:sz="4" w:space="0" w:color="auto"/>
              <w:left w:val="single" w:sz="4" w:space="0" w:color="auto"/>
              <w:bottom w:val="single" w:sz="4" w:space="0" w:color="auto"/>
              <w:right w:val="single" w:sz="4" w:space="0" w:color="auto"/>
            </w:tcBorders>
          </w:tcPr>
          <w:p w:rsidR="001F562D" w:rsidRPr="00456941" w:rsidRDefault="001F562D" w:rsidP="001F562D">
            <w:r w:rsidRPr="00456941">
              <w:t>занавес готов</w:t>
            </w:r>
          </w:p>
        </w:tc>
      </w:tr>
      <w:tr w:rsidR="001F562D"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57</w:t>
            </w:r>
          </w:p>
        </w:tc>
        <w:tc>
          <w:tcPr>
            <w:tcW w:w="7704" w:type="dxa"/>
            <w:tcBorders>
              <w:top w:val="single" w:sz="4" w:space="0" w:color="auto"/>
              <w:left w:val="single" w:sz="4" w:space="0" w:color="auto"/>
              <w:bottom w:val="single" w:sz="4" w:space="0" w:color="auto"/>
              <w:right w:val="single" w:sz="4" w:space="0" w:color="auto"/>
            </w:tcBorders>
          </w:tcPr>
          <w:p w:rsidR="001F562D" w:rsidRPr="00456941" w:rsidRDefault="001F562D" w:rsidP="001F562D">
            <w:r w:rsidRPr="00456941">
              <w:t>вешалка для штор</w:t>
            </w:r>
          </w:p>
        </w:tc>
      </w:tr>
      <w:tr w:rsidR="001F562D" w:rsidRPr="006B1F85" w:rsidTr="006B1F85">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58</w:t>
            </w:r>
          </w:p>
        </w:tc>
        <w:tc>
          <w:tcPr>
            <w:tcW w:w="7704" w:type="dxa"/>
            <w:tcBorders>
              <w:top w:val="single" w:sz="4" w:space="0" w:color="auto"/>
              <w:left w:val="single" w:sz="4" w:space="0" w:color="auto"/>
              <w:bottom w:val="single" w:sz="4" w:space="0" w:color="auto"/>
              <w:right w:val="single" w:sz="4" w:space="0" w:color="auto"/>
            </w:tcBorders>
          </w:tcPr>
          <w:p w:rsidR="001F562D" w:rsidRDefault="001F562D" w:rsidP="001F562D">
            <w:r w:rsidRPr="00456941">
              <w:t>скатерть</w:t>
            </w:r>
          </w:p>
        </w:tc>
      </w:tr>
    </w:tbl>
    <w:p w:rsidR="00096865" w:rsidRPr="009044F1" w:rsidRDefault="00816505" w:rsidP="00ED3045">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ED3045">
      <w:pPr>
        <w:widowControl w:val="0"/>
        <w:ind w:firstLine="567"/>
        <w:jc w:val="center"/>
        <w:rPr>
          <w:rFonts w:ascii="GHEA Grapalat" w:hAnsi="GHEA Grapalat" w:cs="Sylfaen"/>
          <w:i/>
        </w:rPr>
      </w:pPr>
    </w:p>
    <w:p w:rsidR="00096865" w:rsidRPr="009044F1" w:rsidRDefault="00693101" w:rsidP="00ED3045">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ED3045">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ED3045">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ED3045">
      <w:pPr>
        <w:widowControl w:val="0"/>
        <w:tabs>
          <w:tab w:val="left" w:pos="1134"/>
          <w:tab w:val="left" w:pos="7200"/>
        </w:tabs>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w:t>
      </w:r>
      <w:r w:rsidRPr="009044F1">
        <w:rPr>
          <w:rFonts w:ascii="GHEA Grapalat" w:hAnsi="GHEA Grapalat"/>
        </w:rPr>
        <w:lastRenderedPageBreak/>
        <w:t>представленного ими ценового предложения, но не превышающие пятьдесят тысяч драмов Республики Армения;</w:t>
      </w:r>
    </w:p>
    <w:p w:rsidR="00753E6E" w:rsidRPr="003240F7" w:rsidRDefault="00753E6E" w:rsidP="00ED3045">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ED3045">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ED3045">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ED3045">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ED3045">
      <w:pPr>
        <w:widowControl w:val="0"/>
        <w:tabs>
          <w:tab w:val="left" w:pos="1134"/>
        </w:tabs>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ED3045">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ED30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ED3045">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участником, распоряжающимся более чем десятью процентами акций данного </w:t>
      </w:r>
      <w:r w:rsidRPr="009044F1">
        <w:rPr>
          <w:rFonts w:ascii="GHEA Grapalat" w:hAnsi="GHEA Grapalat"/>
          <w:color w:val="000000"/>
        </w:rPr>
        <w:lastRenderedPageBreak/>
        <w:t>юридического лица;</w:t>
      </w:r>
    </w:p>
    <w:p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ED3045">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ED3045">
      <w:pPr>
        <w:widowControl w:val="0"/>
        <w:tabs>
          <w:tab w:val="left" w:pos="1134"/>
        </w:tabs>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ED3045">
      <w:pPr>
        <w:widowControl w:val="0"/>
        <w:tabs>
          <w:tab w:val="left" w:pos="1134"/>
        </w:tabs>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ED304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ED3045">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ED3045">
      <w:pPr>
        <w:pStyle w:val="23"/>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ED3045">
      <w:pPr>
        <w:pStyle w:val="2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 xml:space="preserve">ни одна из сторон договора о совместной деятельности не может подать </w:t>
      </w:r>
      <w:r w:rsidR="000A6B75" w:rsidRPr="009044F1">
        <w:rPr>
          <w:rFonts w:ascii="GHEA Grapalat" w:hAnsi="GHEA Grapalat"/>
          <w:sz w:val="24"/>
          <w:szCs w:val="24"/>
        </w:rPr>
        <w:lastRenderedPageBreak/>
        <w:t>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ED3045">
      <w:pPr>
        <w:pStyle w:val="23"/>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ED3045">
      <w:pPr>
        <w:widowControl w:val="0"/>
        <w:ind w:firstLine="567"/>
        <w:jc w:val="both"/>
        <w:rPr>
          <w:rFonts w:ascii="GHEA Grapalat" w:hAnsi="GHEA Grapalat"/>
          <w:b/>
        </w:rPr>
      </w:pPr>
    </w:p>
    <w:p w:rsidR="00096865" w:rsidRPr="009044F1" w:rsidRDefault="00ED2352" w:rsidP="00ED3045">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ED3045">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ED3045">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ED3045">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ED3045">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w:t>
      </w:r>
      <w:r w:rsidRPr="007D4470">
        <w:rPr>
          <w:rFonts w:ascii="GHEA Grapalat" w:hAnsi="GHEA Grapalat"/>
        </w:rPr>
        <w:lastRenderedPageBreak/>
        <w:t>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ED3045">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ED3045">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ED3045">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При внесении изменений в приглашение </w:t>
      </w:r>
      <w:r w:rsidR="00785C76">
        <w:rPr>
          <w:rFonts w:ascii="GHEA Grapalat" w:hAnsi="GHEA Grapalat"/>
        </w:rPr>
        <w:t>13:00</w:t>
      </w:r>
      <w:r w:rsidR="00ED0939">
        <w:rPr>
          <w:rFonts w:ascii="GHEA Grapalat" w:hAnsi="GHEA Grapalat"/>
        </w:rPr>
        <w:t xml:space="preserve"> </w:t>
      </w:r>
      <w:r w:rsidRPr="009044F1">
        <w:rPr>
          <w:rFonts w:ascii="GHEA Grapalat" w:hAnsi="GHEA Grapalat"/>
        </w:rPr>
        <w:t xml:space="preserve">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4"/>
        <w:t>6</w:t>
      </w:r>
      <w:r w:rsidRPr="009044F1">
        <w:rPr>
          <w:rFonts w:ascii="GHEA Grapalat" w:hAnsi="GHEA Grapalat"/>
        </w:rPr>
        <w:t xml:space="preserve">. </w:t>
      </w:r>
    </w:p>
    <w:p w:rsidR="00B051BE" w:rsidRPr="009044F1" w:rsidRDefault="00B051BE" w:rsidP="00ED3045">
      <w:pPr>
        <w:widowControl w:val="0"/>
        <w:jc w:val="center"/>
        <w:rPr>
          <w:rFonts w:ascii="GHEA Grapalat" w:hAnsi="GHEA Grapalat"/>
          <w:b/>
        </w:rPr>
      </w:pPr>
    </w:p>
    <w:p w:rsidR="00096865" w:rsidRPr="00995804" w:rsidRDefault="00955A1E" w:rsidP="00ED3045">
      <w:pPr>
        <w:widowControl w:val="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ED3045">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ED3045">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ED3045">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ED3045">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D7F6A">
        <w:rPr>
          <w:rFonts w:ascii="GHEA Grapalat" w:hAnsi="GHEA Grapalat"/>
          <w:sz w:val="24"/>
          <w:szCs w:val="24"/>
        </w:rPr>
        <w:t>запрос котировок</w:t>
      </w:r>
      <w:r w:rsidRPr="009044F1">
        <w:rPr>
          <w:rFonts w:ascii="GHEA Grapalat" w:hAnsi="GHEA Grapalat"/>
          <w:sz w:val="24"/>
          <w:szCs w:val="24"/>
        </w:rPr>
        <w:t>.</w:t>
      </w:r>
    </w:p>
    <w:p w:rsidR="00A80ECD" w:rsidRDefault="00096865" w:rsidP="00ED3045">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w:t>
      </w:r>
      <w:r w:rsidR="00785C76">
        <w:rPr>
          <w:rFonts w:ascii="GHEA Grapalat" w:hAnsi="GHEA Grapalat"/>
          <w:sz w:val="24"/>
          <w:szCs w:val="24"/>
        </w:rPr>
        <w:t>13:00</w:t>
      </w:r>
      <w:r w:rsidR="00ED0939">
        <w:rPr>
          <w:rFonts w:ascii="GHEA Grapalat" w:hAnsi="GHEA Grapalat"/>
          <w:sz w:val="24"/>
          <w:szCs w:val="24"/>
        </w:rPr>
        <w:t xml:space="preserve"> </w:t>
      </w:r>
      <w:r w:rsidRPr="009044F1">
        <w:rPr>
          <w:rFonts w:ascii="GHEA Grapalat" w:hAnsi="GHEA Grapalat"/>
          <w:sz w:val="24"/>
          <w:szCs w:val="24"/>
        </w:rPr>
        <w:t xml:space="preserve">" часов "—"-го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ED3045">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sidR="00ED3045">
        <w:rPr>
          <w:rFonts w:ascii="GHEA Grapalat" w:hAnsi="GHEA Grapalat"/>
          <w:sz w:val="24"/>
          <w:szCs w:val="24"/>
          <w:vertAlign w:val="subscript"/>
        </w:rPr>
        <w:t xml:space="preserve">г.Ереван, </w:t>
      </w:r>
      <w:r w:rsidR="00785C76">
        <w:rPr>
          <w:rFonts w:ascii="GHEA Grapalat" w:hAnsi="GHEA Grapalat"/>
          <w:sz w:val="24"/>
          <w:szCs w:val="24"/>
          <w:vertAlign w:val="subscript"/>
        </w:rPr>
        <w:t>Меграшенская община, 1-я ул. В 6-м корпусе</w:t>
      </w:r>
      <w:r>
        <w:rPr>
          <w:rFonts w:ascii="GHEA Grapalat" w:hAnsi="GHEA Grapalat"/>
          <w:sz w:val="24"/>
          <w:szCs w:val="24"/>
        </w:rPr>
        <w:t>" не позднее, чем "</w:t>
      </w:r>
      <w:r w:rsidR="00785C76">
        <w:rPr>
          <w:rFonts w:ascii="GHEA Grapalat" w:hAnsi="GHEA Grapalat"/>
          <w:sz w:val="24"/>
          <w:szCs w:val="24"/>
        </w:rPr>
        <w:t>13:00</w:t>
      </w:r>
      <w:r w:rsidR="00ED0939">
        <w:rPr>
          <w:rFonts w:ascii="GHEA Grapalat" w:hAnsi="GHEA Grapalat"/>
          <w:sz w:val="24"/>
          <w:szCs w:val="24"/>
        </w:rPr>
        <w:t xml:space="preserve"> </w:t>
      </w:r>
      <w:r>
        <w:rPr>
          <w:rFonts w:ascii="GHEA Grapalat" w:hAnsi="GHEA Grapalat"/>
          <w:sz w:val="24"/>
          <w:szCs w:val="24"/>
        </w:rPr>
        <w:t>" часов "</w:t>
      </w:r>
      <w:r w:rsidR="00ED3045" w:rsidRPr="00ED3045">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ED3045">
      <w:pPr>
        <w:pStyle w:val="23"/>
        <w:widowControl w:val="0"/>
        <w:spacing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ED3045" w:rsidRPr="00ED3045">
        <w:rPr>
          <w:rFonts w:ascii="GHEA Grapalat" w:hAnsi="GHEA Grapalat"/>
          <w:sz w:val="24"/>
          <w:szCs w:val="24"/>
          <w:vertAlign w:val="subscript"/>
        </w:rPr>
        <w:t>Э.Григорян</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w:t>
      </w:r>
      <w:r>
        <w:rPr>
          <w:rFonts w:ascii="GHEA Grapalat" w:hAnsi="GHEA Grapalat"/>
          <w:sz w:val="24"/>
          <w:szCs w:val="24"/>
        </w:rPr>
        <w:lastRenderedPageBreak/>
        <w:t>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ED3045">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ED3045">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ED3045">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ED3045">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ED3045">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ED3045">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ED3045">
      <w:pPr>
        <w:pStyle w:val="norm"/>
        <w:widowControl w:val="0"/>
        <w:tabs>
          <w:tab w:val="left" w:pos="1134"/>
        </w:tabs>
        <w:spacing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ED3045">
      <w:pPr>
        <w:pStyle w:val="norm"/>
        <w:widowControl w:val="0"/>
        <w:tabs>
          <w:tab w:val="left" w:pos="1134"/>
        </w:tabs>
        <w:spacing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5"/>
        <w:t>7</w:t>
      </w:r>
      <w:r w:rsidR="005F25EF">
        <w:rPr>
          <w:rFonts w:ascii="GHEA Grapalat" w:hAnsi="GHEA Grapalat" w:cs="Sylfaen"/>
          <w:sz w:val="24"/>
          <w:szCs w:val="24"/>
        </w:rPr>
        <w:t>:</w:t>
      </w:r>
      <w:r w:rsidR="00932115" w:rsidRPr="00932115">
        <w:t xml:space="preserve"> </w:t>
      </w:r>
    </w:p>
    <w:p w:rsidR="00B67CCD" w:rsidRPr="009044F1" w:rsidRDefault="001C6688" w:rsidP="00ED3045">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4C7F28" w:rsidP="00ED3045">
      <w:pPr>
        <w:pStyle w:val="norm"/>
        <w:widowControl w:val="0"/>
        <w:tabs>
          <w:tab w:val="left" w:pos="1134"/>
        </w:tabs>
        <w:spacing w:line="240" w:lineRule="auto"/>
        <w:ind w:firstLine="567"/>
        <w:rPr>
          <w:rFonts w:ascii="GHEA Grapalat" w:hAnsi="GHEA Grapalat" w:cs="Sylfaen"/>
          <w:sz w:val="24"/>
          <w:szCs w:val="24"/>
        </w:rPr>
      </w:pPr>
      <w:r w:rsidRPr="004C7F28">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4C7F28" w:rsidP="00ED3045">
      <w:pPr>
        <w:pStyle w:val="norm"/>
        <w:widowControl w:val="0"/>
        <w:tabs>
          <w:tab w:val="left" w:pos="1134"/>
        </w:tabs>
        <w:spacing w:line="240" w:lineRule="auto"/>
        <w:ind w:firstLine="567"/>
        <w:rPr>
          <w:rFonts w:ascii="GHEA Grapalat" w:hAnsi="GHEA Grapalat"/>
          <w:sz w:val="24"/>
          <w:szCs w:val="24"/>
        </w:rPr>
      </w:pPr>
      <w:r w:rsidRPr="004C7F28">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ED3045">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ED3045">
      <w:pPr>
        <w:jc w:val="both"/>
        <w:rPr>
          <w:rFonts w:ascii="GHEA Grapalat" w:hAnsi="GHEA Grapalat" w:cs="Sylfaen"/>
        </w:rPr>
      </w:pPr>
      <w:r>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ED3045">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rsidP="00ED3045">
      <w:pPr>
        <w:rPr>
          <w:rFonts w:ascii="GHEA Grapalat" w:hAnsi="GHEA Grapalat"/>
          <w:b/>
        </w:rPr>
      </w:pPr>
    </w:p>
    <w:p w:rsidR="00A45946" w:rsidRPr="009044F1" w:rsidRDefault="00333B85" w:rsidP="00ED3045">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ED3045">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ED304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ED3045">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ED304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ED304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ED3045">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 xml:space="preserve">номер лота в ценовом предложении указан неверно, однако </w:t>
      </w:r>
      <w:r w:rsidR="00785C76">
        <w:rPr>
          <w:rFonts w:ascii="GHEA Grapalat" w:hAnsi="GHEA Grapalat"/>
          <w:sz w:val="24"/>
          <w:szCs w:val="24"/>
        </w:rPr>
        <w:t>Недвижимость для Меграшен Сообщество Церемониальный Зал</w:t>
      </w:r>
      <w:r w:rsidRPr="009044F1">
        <w:rPr>
          <w:rFonts w:ascii="GHEA Grapalat" w:hAnsi="GHEA Grapalat"/>
          <w:sz w:val="24"/>
          <w:szCs w:val="24"/>
        </w:rPr>
        <w:t xml:space="preserve"> заполнено правильно.</w:t>
      </w:r>
    </w:p>
    <w:p w:rsidR="00B9778A" w:rsidRDefault="00B9778A" w:rsidP="00ED3045">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ED3045">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 xml:space="preserve">налог </w:t>
      </w:r>
      <w:r w:rsidR="00AE1E38" w:rsidRPr="00147FD7">
        <w:rPr>
          <w:rFonts w:ascii="GHEA Grapalat" w:hAnsi="GHEA Grapalat"/>
          <w:sz w:val="24"/>
          <w:szCs w:val="24"/>
        </w:rPr>
        <w:lastRenderedPageBreak/>
        <w:t>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ED3045">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ED3045">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ED3045">
      <w:pPr>
        <w:pStyle w:val="23"/>
        <w:widowControl w:val="0"/>
        <w:spacing w:line="240" w:lineRule="auto"/>
        <w:ind w:firstLine="567"/>
        <w:rPr>
          <w:rFonts w:ascii="GHEA Grapalat" w:hAnsi="GHEA Grapalat"/>
          <w:sz w:val="24"/>
          <w:szCs w:val="24"/>
        </w:rPr>
      </w:pPr>
    </w:p>
    <w:p w:rsidR="00096865" w:rsidRPr="009044F1" w:rsidRDefault="00220C7C" w:rsidP="00ED3045">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ED3045">
      <w:pPr>
        <w:pStyle w:val="a3"/>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ED3045">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ED3045">
      <w:pPr>
        <w:widowControl w:val="0"/>
        <w:ind w:firstLine="567"/>
        <w:jc w:val="center"/>
        <w:rPr>
          <w:rFonts w:ascii="GHEA Grapalat" w:hAnsi="GHEA Grapalat"/>
          <w:b/>
        </w:rPr>
      </w:pPr>
    </w:p>
    <w:p w:rsidR="00096865" w:rsidRPr="00221C7B" w:rsidRDefault="000D701E" w:rsidP="00ED3045">
      <w:pPr>
        <w:widowControl w:val="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ED3045">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ED3045">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ED3045">
      <w:pPr>
        <w:widowControl w:val="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ED3045">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ED3045">
      <w:pPr>
        <w:widowControl w:val="0"/>
        <w:tabs>
          <w:tab w:val="left" w:pos="1134"/>
        </w:tabs>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ED3045">
      <w:pPr>
        <w:widowControl w:val="0"/>
        <w:tabs>
          <w:tab w:val="left" w:pos="1134"/>
        </w:tabs>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отказывается от какого-либо лота или от заключения договора, либо лишается права на заключение договора, то обеспечение заявки выплачивается в </w:t>
      </w:r>
      <w:r w:rsidRPr="009044F1">
        <w:rPr>
          <w:rFonts w:ascii="GHEA Grapalat" w:hAnsi="GHEA Grapalat"/>
        </w:rPr>
        <w:lastRenderedPageBreak/>
        <w:t>размере суммы обеспечения, исчисленной в отношении только данного лота.</w:t>
      </w:r>
      <w:r w:rsidR="002A2F79">
        <w:rPr>
          <w:rStyle w:val="af6"/>
        </w:rPr>
        <w:footnoteReference w:customMarkFollows="1" w:id="6"/>
        <w:t>9</w:t>
      </w:r>
    </w:p>
    <w:p w:rsidR="00F20DA5" w:rsidRPr="009044F1" w:rsidRDefault="00283198" w:rsidP="00ED3045">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ED3045">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ED3045">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ED3045">
      <w:pPr>
        <w:widowControl w:val="0"/>
        <w:tabs>
          <w:tab w:val="left" w:pos="1134"/>
        </w:tabs>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ED3045">
      <w:pPr>
        <w:widowControl w:val="0"/>
        <w:tabs>
          <w:tab w:val="left" w:pos="1134"/>
        </w:tabs>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ED3045">
      <w:pPr>
        <w:rPr>
          <w:rFonts w:ascii="GHEA Grapalat" w:hAnsi="GHEA Grapalat" w:cs="Sylfaen"/>
        </w:rPr>
      </w:pPr>
    </w:p>
    <w:p w:rsidR="00096865" w:rsidRPr="009044F1" w:rsidRDefault="00E70FC4" w:rsidP="00ED3045">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ED3045">
      <w:pPr>
        <w:pStyle w:val="23"/>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"—"-ый день в "час вскрытия"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ED3045">
      <w:pPr>
        <w:widowControl w:val="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ED3045">
      <w:pPr>
        <w:widowControl w:val="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ED3045">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ED3045">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ED3045">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ED3045">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ED3045">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ED3045">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ED3045">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 xml:space="preserve">за исключением случая, </w:t>
      </w:r>
      <w:r w:rsidR="00550A62" w:rsidRPr="00550A62">
        <w:rPr>
          <w:rFonts w:ascii="GHEA Grapalat" w:hAnsi="GHEA Grapalat"/>
        </w:rPr>
        <w:lastRenderedPageBreak/>
        <w:t>установленного пунктом 8.9 части 1 настоящего приглашения</w:t>
      </w:r>
      <w:r w:rsidRPr="009044F1">
        <w:rPr>
          <w:rFonts w:ascii="GHEA Grapalat" w:hAnsi="GHEA Grapalat"/>
        </w:rPr>
        <w:t>.</w:t>
      </w:r>
    </w:p>
    <w:p w:rsidR="00B514E8" w:rsidRPr="00352B29" w:rsidRDefault="00FD2748" w:rsidP="00ED3045">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ED3045">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7"/>
        <w:t>10</w:t>
      </w:r>
      <w:r w:rsidR="00A01157">
        <w:rPr>
          <w:rFonts w:ascii="GHEA Grapalat" w:hAnsi="GHEA Grapalat"/>
          <w:i w:val="0"/>
          <w:sz w:val="24"/>
          <w:szCs w:val="24"/>
        </w:rPr>
        <w:t>.</w:t>
      </w:r>
    </w:p>
    <w:p w:rsidR="00096865" w:rsidRPr="009044F1" w:rsidRDefault="00FD2748" w:rsidP="00ED3045">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ED3045">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ED3045">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ED304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ED304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ED304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ED304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ED304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ED3045">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ED3045">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ED3045">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ED3045">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ED3045">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ED3045">
      <w:pPr>
        <w:widowControl w:val="0"/>
        <w:tabs>
          <w:tab w:val="left" w:pos="1134"/>
        </w:tabs>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ED3045">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w:t>
      </w:r>
      <w:r w:rsidRPr="009044F1">
        <w:rPr>
          <w:rFonts w:ascii="GHEA Grapalat" w:hAnsi="GHEA Grapalat"/>
          <w:sz w:val="24"/>
          <w:szCs w:val="24"/>
        </w:rPr>
        <w:lastRenderedPageBreak/>
        <w:t>исправить несоответствия до окончания срока приостановления.</w:t>
      </w:r>
    </w:p>
    <w:p w:rsidR="003B3E74" w:rsidRPr="00AA7117" w:rsidRDefault="006A202F" w:rsidP="00ED3045">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ED3045">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ED3045">
      <w:pPr>
        <w:pStyle w:val="norm"/>
        <w:widowControl w:val="0"/>
        <w:tabs>
          <w:tab w:val="left" w:pos="1276"/>
        </w:tabs>
        <w:spacing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ED3045">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ED3045">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ED3045">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ED3045">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w:t>
      </w:r>
      <w:r w:rsidR="001E4A24" w:rsidRPr="001E4A24">
        <w:rPr>
          <w:rFonts w:ascii="GHEA Grapalat" w:hAnsi="GHEA Grapalat"/>
          <w:sz w:val="24"/>
          <w:szCs w:val="24"/>
        </w:rPr>
        <w:lastRenderedPageBreak/>
        <w:t xml:space="preserve">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ED3045">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ED3045">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ED3045">
      <w:pPr>
        <w:widowControl w:val="0"/>
        <w:tabs>
          <w:tab w:val="left" w:pos="1276"/>
        </w:tabs>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ED3045">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ED3045">
      <w:pPr>
        <w:pStyle w:val="23"/>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ED3045">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ED3045">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ED3045">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8C0D41" w:rsidRDefault="00A150A9" w:rsidP="00ED3045">
      <w:pPr>
        <w:widowControl w:val="0"/>
        <w:tabs>
          <w:tab w:val="left" w:pos="1276"/>
        </w:tabs>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w:t>
      </w:r>
      <w:r w:rsidRPr="008C0D41">
        <w:rPr>
          <w:rFonts w:ascii="GHEA Grapalat" w:hAnsi="GHEA Grapalat"/>
        </w:rPr>
        <w:lastRenderedPageBreak/>
        <w:t xml:space="preserve">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ED3045">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ED3045">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ED3045">
      <w:pPr>
        <w:pStyle w:val="23"/>
        <w:widowControl w:val="0"/>
        <w:tabs>
          <w:tab w:val="left" w:pos="1276"/>
        </w:tabs>
        <w:spacing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ED3045">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ED3045">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ED3045">
      <w:pPr>
        <w:pStyle w:val="23"/>
        <w:widowControl w:val="0"/>
        <w:spacing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ED3045">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ED3045">
      <w:pPr>
        <w:widowControl w:val="0"/>
        <w:jc w:val="center"/>
        <w:rPr>
          <w:rFonts w:ascii="GHEA Grapalat" w:hAnsi="GHEA Grapalat"/>
          <w:b/>
        </w:rPr>
      </w:pPr>
    </w:p>
    <w:p w:rsidR="000313A6" w:rsidRPr="009044F1" w:rsidRDefault="00AA0AD8" w:rsidP="00ED3045">
      <w:pPr>
        <w:widowControl w:val="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ED3045">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ED3045">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ED3045">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w:t>
      </w:r>
      <w:r w:rsidRPr="009044F1">
        <w:rPr>
          <w:rFonts w:ascii="GHEA Grapalat" w:hAnsi="GHEA Grapalat"/>
        </w:rPr>
        <w:lastRenderedPageBreak/>
        <w:t xml:space="preserve">участником. </w:t>
      </w:r>
    </w:p>
    <w:p w:rsidR="00096865" w:rsidRPr="009044F1" w:rsidRDefault="00AA0AD8" w:rsidP="00ED3045">
      <w:pPr>
        <w:widowControl w:val="0"/>
        <w:tabs>
          <w:tab w:val="left" w:pos="1134"/>
        </w:tabs>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ED3045">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ED3045">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ED3045">
      <w:pPr>
        <w:widowControl w:val="0"/>
        <w:jc w:val="center"/>
        <w:rPr>
          <w:rFonts w:ascii="GHEA Grapalat" w:hAnsi="GHEA Grapalat"/>
          <w:b/>
          <w:iCs/>
        </w:rPr>
      </w:pPr>
    </w:p>
    <w:p w:rsidR="00096865" w:rsidRPr="009044F1" w:rsidRDefault="00030D40" w:rsidP="00ED3045">
      <w:pPr>
        <w:widowControl w:val="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ED3045">
      <w:pPr>
        <w:widowControl w:val="0"/>
        <w:tabs>
          <w:tab w:val="left" w:pos="1276"/>
        </w:tabs>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ED3045">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EE7968" w:rsidRPr="00EE7968">
        <w:rPr>
          <w:rFonts w:ascii="GHEA Grapalat" w:hAnsi="GHEA Grapalat"/>
        </w:rPr>
        <w:t xml:space="preserve">в одностороннем порядке утвержденного заявления в виде неустойки (приложение 4.1) или наличных денег </w:t>
      </w:r>
      <w:r w:rsidR="001647D2" w:rsidRPr="001647D2">
        <w:rPr>
          <w:rFonts w:ascii="GHEA Grapalat" w:hAnsi="GHEA Grapalat"/>
        </w:rPr>
        <w:t>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af6"/>
          <w:rFonts w:ascii="GHEA Grapalat" w:hAnsi="GHEA Grapalat"/>
        </w:rPr>
        <w:footnoteReference w:customMarkFollows="1" w:id="9"/>
        <w:t>12</w:t>
      </w:r>
      <w:r w:rsidRPr="0027573B">
        <w:rPr>
          <w:rFonts w:ascii="GHEA Grapalat" w:hAnsi="GHEA Grapalat"/>
        </w:rPr>
        <w:t xml:space="preserve"> </w:t>
      </w:r>
      <w:r w:rsidR="00853CBA" w:rsidRPr="0027573B">
        <w:rPr>
          <w:rFonts w:ascii="GHEA Grapalat" w:hAnsi="GHEA Grapalat"/>
        </w:rPr>
        <w:t>.</w:t>
      </w:r>
    </w:p>
    <w:p w:rsidR="0035631F" w:rsidRDefault="0035631F" w:rsidP="00ED3045">
      <w:pPr>
        <w:widowControl w:val="0"/>
        <w:tabs>
          <w:tab w:val="left" w:pos="1276"/>
        </w:tabs>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ED3045">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ED3045">
      <w:pPr>
        <w:widowControl w:val="0"/>
        <w:tabs>
          <w:tab w:val="left" w:pos="1276"/>
        </w:tabs>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EE7968" w:rsidRPr="00EE7968">
        <w:rPr>
          <w:rFonts w:ascii="GHEA Grapalat" w:hAnsi="GHEA Grapalat"/>
        </w:rPr>
        <w:t>в одностороннем порядке утвержденного заявления-в виде неустойки (приложение 5.1) или наличных денег</w:t>
      </w:r>
      <w:r w:rsidR="00375E5E">
        <w:rPr>
          <w:rFonts w:ascii="GHEA Grapalat" w:hAnsi="GHEA Grapalat"/>
        </w:rPr>
        <w:t>.</w:t>
      </w:r>
    </w:p>
    <w:p w:rsidR="0058395E" w:rsidRDefault="0058395E" w:rsidP="00ED3045">
      <w:pPr>
        <w:widowControl w:val="0"/>
        <w:tabs>
          <w:tab w:val="left" w:pos="1276"/>
        </w:tabs>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w:t>
      </w:r>
      <w:r w:rsidRPr="0058395E">
        <w:rPr>
          <w:rFonts w:ascii="GHEA Grapalat" w:hAnsi="GHEA Grapalat"/>
        </w:rPr>
        <w:lastRenderedPageBreak/>
        <w:t>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ED3045">
      <w:pPr>
        <w:widowControl w:val="0"/>
        <w:tabs>
          <w:tab w:val="left" w:pos="1276"/>
        </w:tabs>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ED3045">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ED3045">
      <w:pPr>
        <w:widowControl w:val="0"/>
        <w:tabs>
          <w:tab w:val="left" w:pos="1276"/>
        </w:tabs>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ED3045">
      <w:pPr>
        <w:widowControl w:val="0"/>
        <w:tabs>
          <w:tab w:val="left" w:pos="1276"/>
        </w:tabs>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ED3045">
      <w:pPr>
        <w:widowControl w:val="0"/>
        <w:tabs>
          <w:tab w:val="left" w:pos="1276"/>
        </w:tabs>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ED3045">
      <w:pPr>
        <w:widowControl w:val="0"/>
        <w:tabs>
          <w:tab w:val="left" w:pos="1276"/>
        </w:tabs>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ED3045">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ED3045">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ED3045">
      <w:pPr>
        <w:widowControl w:val="0"/>
        <w:tabs>
          <w:tab w:val="left" w:pos="1134"/>
        </w:tabs>
        <w:ind w:firstLine="567"/>
        <w:jc w:val="both"/>
        <w:rPr>
          <w:rFonts w:ascii="GHEA Grapalat" w:hAnsi="GHEA Grapalat"/>
        </w:rPr>
      </w:pPr>
      <w:r w:rsidRPr="005114D0">
        <w:rPr>
          <w:rFonts w:ascii="GHEA Grapalat" w:hAnsi="GHEA Grapalat"/>
        </w:rPr>
        <w:tab/>
      </w:r>
    </w:p>
    <w:p w:rsidR="00637D24" w:rsidRPr="009044F1" w:rsidRDefault="00637D24" w:rsidP="00ED3045">
      <w:pPr>
        <w:widowControl w:val="0"/>
        <w:tabs>
          <w:tab w:val="left" w:pos="1134"/>
        </w:tabs>
        <w:ind w:firstLine="567"/>
        <w:jc w:val="both"/>
        <w:rPr>
          <w:rFonts w:ascii="GHEA Grapalat" w:hAnsi="GHEA Grapalat" w:cs="Sylfaen"/>
        </w:rPr>
      </w:pPr>
    </w:p>
    <w:p w:rsidR="00096865" w:rsidRDefault="005066AC" w:rsidP="00ED3045">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ED3045">
      <w:pPr>
        <w:rPr>
          <w:rFonts w:ascii="GHEA Grapalat" w:hAnsi="GHEA Grapalat" w:cs="Arial"/>
          <w:b/>
        </w:rPr>
      </w:pPr>
    </w:p>
    <w:p w:rsidR="00096865" w:rsidRPr="009044F1" w:rsidRDefault="00096865" w:rsidP="00ED3045">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D3045">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D3045">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w:t>
      </w:r>
      <w:r w:rsidRPr="009044F1">
        <w:rPr>
          <w:rFonts w:ascii="GHEA Grapalat" w:hAnsi="GHEA Grapalat"/>
        </w:rPr>
        <w:lastRenderedPageBreak/>
        <w:t>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0"/>
        <w:t>14</w:t>
      </w:r>
      <w:r w:rsidRPr="009044F1">
        <w:rPr>
          <w:rFonts w:ascii="GHEA Grapalat" w:hAnsi="GHEA Grapalat"/>
        </w:rPr>
        <w:t>.</w:t>
      </w:r>
    </w:p>
    <w:p w:rsidR="00096865" w:rsidRPr="009044F1" w:rsidRDefault="00096865" w:rsidP="00ED3045">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D3045">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D3045">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rsidP="00ED3045">
      <w:pPr>
        <w:rPr>
          <w:rFonts w:ascii="GHEA Grapalat" w:hAnsi="GHEA Grapalat"/>
          <w:b/>
        </w:rPr>
      </w:pPr>
      <w:r>
        <w:rPr>
          <w:rFonts w:ascii="GHEA Grapalat" w:hAnsi="GHEA Grapalat"/>
          <w:b/>
        </w:rPr>
        <w:br w:type="page"/>
      </w:r>
    </w:p>
    <w:p w:rsidR="00096865" w:rsidRPr="009044F1" w:rsidRDefault="008D5016" w:rsidP="00ED3045">
      <w:pPr>
        <w:widowControl w:val="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ED3045">
      <w:pPr>
        <w:widowControl w:val="0"/>
        <w:tabs>
          <w:tab w:val="left" w:pos="1134"/>
        </w:tabs>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ED3045">
      <w:pPr>
        <w:widowControl w:val="0"/>
        <w:tabs>
          <w:tab w:val="left" w:pos="1134"/>
        </w:tabs>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ED3045">
      <w:pPr>
        <w:widowControl w:val="0"/>
        <w:tabs>
          <w:tab w:val="left" w:pos="1134"/>
        </w:tabs>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ED3045">
      <w:pPr>
        <w:widowControl w:val="0"/>
        <w:tabs>
          <w:tab w:val="left" w:pos="1134"/>
        </w:tabs>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 xml:space="preserve">обжалование, а также наименования и </w:t>
      </w:r>
      <w:r w:rsidRPr="009044F1">
        <w:rPr>
          <w:rFonts w:ascii="GHEA Grapalat" w:hAnsi="GHEA Grapalat"/>
        </w:rPr>
        <w:lastRenderedPageBreak/>
        <w:t>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ED3045">
      <w:pPr>
        <w:widowControl w:val="0"/>
        <w:tabs>
          <w:tab w:val="left" w:pos="1276"/>
        </w:tabs>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ED3045">
      <w:pPr>
        <w:widowControl w:val="0"/>
        <w:tabs>
          <w:tab w:val="left" w:pos="1276"/>
        </w:tabs>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ED3045">
      <w:pPr>
        <w:widowControl w:val="0"/>
        <w:tabs>
          <w:tab w:val="left" w:pos="1276"/>
        </w:tabs>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ED3045">
      <w:pPr>
        <w:widowControl w:val="0"/>
        <w:tabs>
          <w:tab w:val="left" w:pos="1276"/>
        </w:tabs>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 xml:space="preserve">При этом в день вынесения промежуточного решения лицо, рассматривающее связанные с закупками жалобы, обеспечивает опубликование </w:t>
      </w:r>
      <w:r w:rsidR="002C605B">
        <w:rPr>
          <w:rFonts w:ascii="GHEA Grapalat" w:hAnsi="GHEA Grapalat"/>
        </w:rPr>
        <w:lastRenderedPageBreak/>
        <w:t>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ED3045">
      <w:pPr>
        <w:widowControl w:val="0"/>
        <w:tabs>
          <w:tab w:val="left" w:pos="1134"/>
        </w:tabs>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ED3045">
      <w:pPr>
        <w:widowControl w:val="0"/>
        <w:tabs>
          <w:tab w:val="left" w:pos="1276"/>
        </w:tabs>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ED3045">
      <w:pPr>
        <w:widowControl w:val="0"/>
        <w:tabs>
          <w:tab w:val="left" w:pos="1276"/>
        </w:tabs>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ED3045">
      <w:pPr>
        <w:widowControl w:val="0"/>
        <w:tabs>
          <w:tab w:val="left" w:pos="1276"/>
        </w:tabs>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ED3045">
      <w:pPr>
        <w:widowControl w:val="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w:t>
      </w:r>
      <w:r>
        <w:rPr>
          <w:rFonts w:ascii="GHEA Grapalat" w:hAnsi="GHEA Grapalat"/>
        </w:rPr>
        <w:lastRenderedPageBreak/>
        <w:t>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ED3045">
      <w:pPr>
        <w:widowControl w:val="0"/>
        <w:jc w:val="center"/>
        <w:rPr>
          <w:rFonts w:ascii="GHEA Grapalat" w:hAnsi="GHEA Grapalat" w:cs="Sylfaen"/>
          <w:b/>
        </w:rPr>
      </w:pPr>
    </w:p>
    <w:p w:rsidR="004373E3" w:rsidRDefault="004373E3" w:rsidP="00ED3045">
      <w:pPr>
        <w:rPr>
          <w:rFonts w:ascii="GHEA Grapalat" w:hAnsi="GHEA Grapalat"/>
          <w:b/>
        </w:rPr>
      </w:pPr>
      <w:r>
        <w:rPr>
          <w:rFonts w:ascii="GHEA Grapalat" w:hAnsi="GHEA Grapalat"/>
          <w:b/>
        </w:rPr>
        <w:br w:type="page"/>
      </w:r>
    </w:p>
    <w:p w:rsidR="00096865" w:rsidRPr="00374F4A" w:rsidRDefault="00096865" w:rsidP="00ED3045">
      <w:pPr>
        <w:widowControl w:val="0"/>
        <w:jc w:val="center"/>
        <w:rPr>
          <w:rFonts w:ascii="GHEA Grapalat" w:hAnsi="GHEA Grapalat"/>
          <w:b/>
        </w:rPr>
      </w:pPr>
      <w:r w:rsidRPr="009044F1">
        <w:rPr>
          <w:rFonts w:ascii="GHEA Grapalat" w:hAnsi="GHEA Grapalat"/>
          <w:b/>
        </w:rPr>
        <w:lastRenderedPageBreak/>
        <w:t>ЧАСТЬ II</w:t>
      </w:r>
    </w:p>
    <w:p w:rsidR="008842CE" w:rsidRPr="00374F4A" w:rsidRDefault="008842CE" w:rsidP="00ED3045">
      <w:pPr>
        <w:widowControl w:val="0"/>
        <w:jc w:val="center"/>
        <w:rPr>
          <w:rFonts w:ascii="GHEA Grapalat" w:hAnsi="GHEA Grapalat"/>
          <w:b/>
        </w:rPr>
      </w:pPr>
    </w:p>
    <w:p w:rsidR="00096865" w:rsidRPr="009044F1" w:rsidRDefault="00096865" w:rsidP="00ED3045">
      <w:pPr>
        <w:pStyle w:val="aa"/>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D7F6A">
        <w:rPr>
          <w:rFonts w:ascii="GHEA Grapalat" w:hAnsi="GHEA Grapalat"/>
          <w:b/>
        </w:rPr>
        <w:t>ЗАПРОС КОТИРОВОК</w:t>
      </w:r>
    </w:p>
    <w:p w:rsidR="00096865" w:rsidRPr="009044F1" w:rsidRDefault="00096865" w:rsidP="00ED3045">
      <w:pPr>
        <w:widowControl w:val="0"/>
        <w:jc w:val="center"/>
        <w:rPr>
          <w:rFonts w:ascii="GHEA Grapalat" w:hAnsi="GHEA Grapalat"/>
        </w:rPr>
      </w:pPr>
    </w:p>
    <w:p w:rsidR="00096865" w:rsidRPr="009044F1" w:rsidRDefault="008D5016" w:rsidP="00ED3045">
      <w:pPr>
        <w:widowControl w:val="0"/>
        <w:jc w:val="center"/>
        <w:rPr>
          <w:rFonts w:ascii="GHEA Grapalat" w:hAnsi="GHEA Grapalat"/>
          <w:b/>
        </w:rPr>
      </w:pPr>
      <w:r w:rsidRPr="009044F1">
        <w:rPr>
          <w:rFonts w:ascii="GHEA Grapalat" w:hAnsi="GHEA Grapalat"/>
          <w:b/>
        </w:rPr>
        <w:t>1. ОБЩИЕ ПОЛОЖЕНИЯ</w:t>
      </w:r>
    </w:p>
    <w:p w:rsidR="00096865" w:rsidRPr="009044F1" w:rsidRDefault="00096865" w:rsidP="00ED3045">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ED3045">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ED3045">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ED3045">
      <w:pPr>
        <w:widowControl w:val="0"/>
        <w:jc w:val="center"/>
        <w:rPr>
          <w:rFonts w:ascii="GHEA Grapalat" w:hAnsi="GHEA Grapalat"/>
          <w:b/>
        </w:rPr>
      </w:pPr>
    </w:p>
    <w:p w:rsidR="008F15B9" w:rsidRDefault="008F15B9" w:rsidP="00ED3045">
      <w:pPr>
        <w:widowControl w:val="0"/>
        <w:jc w:val="center"/>
        <w:rPr>
          <w:rFonts w:ascii="GHEA Grapalat" w:hAnsi="GHEA Grapalat"/>
          <w:b/>
        </w:rPr>
      </w:pPr>
    </w:p>
    <w:p w:rsidR="00096865" w:rsidRPr="009044F1" w:rsidRDefault="008D5016" w:rsidP="00ED3045">
      <w:pPr>
        <w:widowControl w:val="0"/>
        <w:jc w:val="center"/>
        <w:rPr>
          <w:rFonts w:ascii="GHEA Grapalat" w:hAnsi="GHEA Grapalat"/>
          <w:b/>
        </w:rPr>
      </w:pPr>
      <w:r w:rsidRPr="009044F1">
        <w:rPr>
          <w:rFonts w:ascii="GHEA Grapalat" w:hAnsi="GHEA Grapalat"/>
          <w:b/>
        </w:rPr>
        <w:t>2. ЗАЯВКА НА ПРОЦЕДУРУ</w:t>
      </w:r>
    </w:p>
    <w:p w:rsidR="008F15B9" w:rsidRDefault="00EA1314" w:rsidP="00ED3045">
      <w:pPr>
        <w:widowControl w:val="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ED3045">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ED3045">
      <w:pPr>
        <w:widowControl w:val="0"/>
        <w:tabs>
          <w:tab w:val="left" w:pos="1134"/>
        </w:tabs>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ED3045">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ED3045">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1"/>
        <w:t>15</w:t>
      </w:r>
    </w:p>
    <w:p w:rsidR="006505D2" w:rsidRPr="00B138F3" w:rsidRDefault="002C4DBF" w:rsidP="00ED3045">
      <w:pPr>
        <w:widowControl w:val="0"/>
        <w:tabs>
          <w:tab w:val="left" w:pos="1134"/>
        </w:tabs>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2"/>
        <w:t>16</w:t>
      </w:r>
    </w:p>
    <w:p w:rsidR="00E67BA7" w:rsidRDefault="00096865" w:rsidP="00ED3045">
      <w:pPr>
        <w:widowControl w:val="0"/>
        <w:tabs>
          <w:tab w:val="left" w:pos="1134"/>
        </w:tabs>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ED3045">
      <w:pPr>
        <w:widowControl w:val="0"/>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ED3045">
      <w:pPr>
        <w:widowControl w:val="0"/>
        <w:tabs>
          <w:tab w:val="left" w:pos="1134"/>
        </w:tabs>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ED3045">
      <w:pPr>
        <w:widowControl w:val="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представленных либо утвержденных 3-ьей стороной, в случае которых представляется вариант, </w:t>
      </w:r>
      <w:r w:rsidRPr="002658C9">
        <w:rPr>
          <w:rFonts w:ascii="GHEA Grapalat" w:hAnsi="GHEA Grapalat"/>
        </w:rPr>
        <w:lastRenderedPageBreak/>
        <w:t>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ED3045">
      <w:pPr>
        <w:widowControl w:val="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ED3045">
      <w:pPr>
        <w:widowControl w:val="0"/>
        <w:tabs>
          <w:tab w:val="left" w:pos="1134"/>
        </w:tabs>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ED3045">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ED3045">
      <w:pPr>
        <w:widowControl w:val="0"/>
        <w:tabs>
          <w:tab w:val="left" w:pos="113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ED3045">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ED3045">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ED3045">
      <w:pPr>
        <w:widowControl w:val="0"/>
        <w:tabs>
          <w:tab w:val="left" w:pos="1134"/>
        </w:tabs>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ED3045">
      <w:pPr>
        <w:widowControl w:val="0"/>
        <w:tabs>
          <w:tab w:val="left" w:pos="1134"/>
        </w:tabs>
        <w:ind w:firstLine="567"/>
        <w:jc w:val="both"/>
        <w:rPr>
          <w:rFonts w:ascii="GHEA Grapalat" w:hAnsi="GHEA Grapalat"/>
        </w:rPr>
      </w:pPr>
    </w:p>
    <w:p w:rsidR="00ED59E0" w:rsidRDefault="00ED59E0" w:rsidP="00ED3045">
      <w:pPr>
        <w:widowControl w:val="0"/>
        <w:tabs>
          <w:tab w:val="left" w:pos="1134"/>
        </w:tabs>
        <w:ind w:firstLine="567"/>
        <w:jc w:val="both"/>
        <w:rPr>
          <w:rFonts w:ascii="GHEA Grapalat" w:hAnsi="GHEA Grapalat"/>
        </w:rPr>
      </w:pPr>
    </w:p>
    <w:p w:rsidR="00ED59E0" w:rsidRPr="00E267E5" w:rsidRDefault="00ED59E0" w:rsidP="00ED3045">
      <w:pPr>
        <w:widowControl w:val="0"/>
        <w:tabs>
          <w:tab w:val="left" w:pos="1134"/>
        </w:tabs>
        <w:ind w:firstLine="567"/>
        <w:jc w:val="both"/>
        <w:rPr>
          <w:rFonts w:ascii="GHEA Grapalat" w:hAnsi="GHEA Grapalat"/>
        </w:rPr>
      </w:pPr>
    </w:p>
    <w:p w:rsidR="00654E19" w:rsidRPr="00ED3045" w:rsidRDefault="00654E19" w:rsidP="00ED3045">
      <w:pPr>
        <w:pStyle w:val="norm"/>
        <w:widowControl w:val="0"/>
        <w:spacing w:line="240" w:lineRule="auto"/>
        <w:ind w:firstLine="284"/>
        <w:jc w:val="right"/>
        <w:rPr>
          <w:rFonts w:ascii="GHEA Grapalat" w:hAnsi="GHEA Grapalat"/>
          <w:b/>
          <w:sz w:val="24"/>
          <w:szCs w:val="24"/>
        </w:rPr>
      </w:pPr>
    </w:p>
    <w:p w:rsidR="00654E19" w:rsidRPr="00ED3045" w:rsidRDefault="00654E19" w:rsidP="00ED3045">
      <w:pPr>
        <w:pStyle w:val="norm"/>
        <w:widowControl w:val="0"/>
        <w:spacing w:line="240" w:lineRule="auto"/>
        <w:ind w:firstLine="284"/>
        <w:jc w:val="right"/>
        <w:rPr>
          <w:rFonts w:ascii="GHEA Grapalat" w:hAnsi="GHEA Grapalat"/>
          <w:b/>
          <w:sz w:val="24"/>
          <w:szCs w:val="24"/>
        </w:rPr>
      </w:pPr>
    </w:p>
    <w:p w:rsidR="00654E19" w:rsidRPr="00ED3045" w:rsidRDefault="00654E19" w:rsidP="00ED3045">
      <w:pPr>
        <w:pStyle w:val="norm"/>
        <w:widowControl w:val="0"/>
        <w:spacing w:line="240" w:lineRule="auto"/>
        <w:ind w:firstLine="284"/>
        <w:jc w:val="right"/>
        <w:rPr>
          <w:rFonts w:ascii="GHEA Grapalat" w:hAnsi="GHEA Grapalat"/>
          <w:b/>
          <w:sz w:val="24"/>
          <w:szCs w:val="24"/>
        </w:rPr>
      </w:pPr>
    </w:p>
    <w:p w:rsidR="00654E19" w:rsidRPr="00ED3045" w:rsidRDefault="00654E19" w:rsidP="00ED3045">
      <w:pPr>
        <w:pStyle w:val="norm"/>
        <w:widowControl w:val="0"/>
        <w:spacing w:line="240" w:lineRule="auto"/>
        <w:ind w:firstLine="284"/>
        <w:jc w:val="right"/>
        <w:rPr>
          <w:rFonts w:ascii="GHEA Grapalat" w:hAnsi="GHEA Grapalat"/>
          <w:b/>
          <w:sz w:val="24"/>
          <w:szCs w:val="24"/>
        </w:rPr>
      </w:pPr>
    </w:p>
    <w:p w:rsidR="00B2572B" w:rsidRPr="00374F4A" w:rsidRDefault="00B2572B" w:rsidP="00ED3045">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ED3045">
      <w:pPr>
        <w:pStyle w:val="31"/>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BD7F6A">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785C76">
        <w:rPr>
          <w:rFonts w:ascii="GHEA Grapalat" w:hAnsi="GHEA Grapalat"/>
          <w:sz w:val="24"/>
          <w:szCs w:val="24"/>
        </w:rPr>
        <w:t>MH-GHAPDZB-20/2</w:t>
      </w:r>
    </w:p>
    <w:p w:rsidR="00B2572B" w:rsidRPr="00374F4A" w:rsidRDefault="00B2572B" w:rsidP="00ED3045">
      <w:pPr>
        <w:widowControl w:val="0"/>
        <w:jc w:val="center"/>
        <w:rPr>
          <w:rFonts w:ascii="GHEA Grapalat" w:hAnsi="GHEA Grapalat" w:cs="Sylfaen"/>
          <w:b/>
        </w:rPr>
      </w:pPr>
    </w:p>
    <w:p w:rsidR="00B2572B" w:rsidRPr="00374F4A" w:rsidRDefault="00B2572B" w:rsidP="00ED3045">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ED3045">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ED3045">
      <w:pPr>
        <w:widowControl w:val="0"/>
        <w:jc w:val="center"/>
        <w:rPr>
          <w:rFonts w:ascii="GHEA Grapalat" w:hAnsi="GHEA Grapalat"/>
        </w:rPr>
      </w:pPr>
    </w:p>
    <w:p w:rsidR="00374F4A" w:rsidRPr="00C4157A" w:rsidRDefault="00374F4A" w:rsidP="00ED3045">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ED3045">
      <w:pPr>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ED3045">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ED3045">
      <w:pPr>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ED3045">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785C76">
        <w:rPr>
          <w:rFonts w:ascii="GHEA Grapalat" w:hAnsi="GHEA Grapalat"/>
        </w:rPr>
        <w:t>MH-GHAPDZB-20/2</w:t>
      </w:r>
      <w:r w:rsidR="006132ED">
        <w:rPr>
          <w:rFonts w:ascii="GHEA Grapalat" w:hAnsi="GHEA Grapalat"/>
        </w:rPr>
        <w:t>"</w:t>
      </w:r>
    </w:p>
    <w:p w:rsidR="00374F4A" w:rsidRPr="00C4157A" w:rsidRDefault="00374F4A" w:rsidP="00ED3045">
      <w:pPr>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ED3045">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ED3045">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ED3045">
      <w:pPr>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ED3045">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ED3045">
      <w:pPr>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ED3045">
      <w:pPr>
        <w:jc w:val="both"/>
        <w:rPr>
          <w:rFonts w:ascii="GHEA Grapalat" w:hAnsi="GHEA Grapalat"/>
        </w:rPr>
      </w:pPr>
    </w:p>
    <w:p w:rsidR="000612B9" w:rsidRDefault="004F0CAA" w:rsidP="00ED3045">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ED3045">
      <w:pPr>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ED3045">
      <w:pPr>
        <w:jc w:val="both"/>
        <w:rPr>
          <w:rFonts w:ascii="GHEA Grapalat" w:hAnsi="GHEA Grapalat"/>
        </w:rPr>
      </w:pPr>
    </w:p>
    <w:p w:rsidR="00374F4A" w:rsidRPr="00B443ED" w:rsidRDefault="00374F4A" w:rsidP="00ED3045">
      <w:pPr>
        <w:jc w:val="both"/>
        <w:rPr>
          <w:rFonts w:ascii="GHEA Grapalat" w:hAnsi="GHEA Grapalat"/>
        </w:rPr>
      </w:pPr>
      <w:r w:rsidRPr="00DA5EA0">
        <w:rPr>
          <w:rFonts w:ascii="GHEA Grapalat" w:hAnsi="GHEA Grapalat"/>
        </w:rPr>
        <w:lastRenderedPageBreak/>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ED3045">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ED3045">
      <w:pPr>
        <w:jc w:val="both"/>
        <w:rPr>
          <w:rFonts w:ascii="GHEA Grapalat" w:hAnsi="GHEA Grapalat"/>
        </w:rPr>
      </w:pPr>
    </w:p>
    <w:p w:rsidR="00374F4A" w:rsidRPr="008E7F24" w:rsidRDefault="00B138F3" w:rsidP="00ED3045">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ED3045">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ED3045">
      <w:pPr>
        <w:jc w:val="both"/>
        <w:rPr>
          <w:rFonts w:ascii="GHEA Grapalat" w:hAnsi="GHEA Grapalat"/>
        </w:rPr>
      </w:pPr>
    </w:p>
    <w:p w:rsidR="009E1181" w:rsidRDefault="00F96993" w:rsidP="00ED3045">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ED3045">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ED3045">
      <w:pPr>
        <w:jc w:val="both"/>
        <w:rPr>
          <w:rFonts w:ascii="GHEA Grapalat" w:hAnsi="GHEA Grapalat"/>
          <w:sz w:val="18"/>
          <w:szCs w:val="18"/>
        </w:rPr>
      </w:pPr>
    </w:p>
    <w:p w:rsidR="00B16483" w:rsidRPr="00B16483" w:rsidRDefault="00B16483" w:rsidP="00ED3045">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ED3045">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ED3045">
      <w:pPr>
        <w:tabs>
          <w:tab w:val="left" w:pos="7371"/>
        </w:tabs>
        <w:ind w:left="3544" w:firstLine="3"/>
        <w:jc w:val="both"/>
        <w:rPr>
          <w:rFonts w:ascii="GHEA Grapalat" w:hAnsi="GHEA Grapalat"/>
          <w:sz w:val="16"/>
        </w:rPr>
      </w:pPr>
    </w:p>
    <w:p w:rsidR="006B3E56" w:rsidRDefault="006B3E56" w:rsidP="00ED3045">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ED3045">
      <w:pPr>
        <w:widowControl w:val="0"/>
        <w:ind w:left="2835"/>
        <w:jc w:val="both"/>
        <w:rPr>
          <w:rFonts w:ascii="GHEA Grapalat" w:hAnsi="GHEA Grapalat"/>
          <w:sz w:val="16"/>
        </w:rPr>
      </w:pPr>
      <w:r>
        <w:rPr>
          <w:rFonts w:ascii="GHEA Grapalat" w:hAnsi="GHEA Grapalat"/>
          <w:sz w:val="16"/>
        </w:rPr>
        <w:t>наименование участника</w:t>
      </w:r>
    </w:p>
    <w:p w:rsidR="006B3E56" w:rsidRDefault="006B3E56" w:rsidP="00ED3045">
      <w:pPr>
        <w:pStyle w:val="aff3"/>
        <w:widowControl w:val="0"/>
        <w:numPr>
          <w:ilvl w:val="0"/>
          <w:numId w:val="21"/>
        </w:numPr>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D7F6A">
        <w:rPr>
          <w:rFonts w:ascii="GHEA Grapalat" w:hAnsi="GHEA Grapalat"/>
        </w:rPr>
        <w:t>запрос котировок</w:t>
      </w:r>
      <w:r>
        <w:rPr>
          <w:rFonts w:ascii="GHEA Grapalat" w:hAnsi="GHEA Grapalat"/>
        </w:rPr>
        <w:t xml:space="preserve"> под кодом "---</w:t>
      </w:r>
      <w:r w:rsidRPr="006B3E56">
        <w:rPr>
          <w:rFonts w:ascii="GHEA Grapalat" w:hAnsi="GHEA Grapalat"/>
        </w:rPr>
        <w:t xml:space="preserve"> </w:t>
      </w:r>
      <w:r w:rsidRPr="00DD2B43">
        <w:rPr>
          <w:rFonts w:ascii="GHEA Grapalat" w:hAnsi="GHEA Grapalat"/>
        </w:rPr>
        <w:t>BMAPDzB</w:t>
      </w:r>
      <w:r>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ED3045">
      <w:pPr>
        <w:pStyle w:val="aff3"/>
        <w:widowControl w:val="0"/>
        <w:numPr>
          <w:ilvl w:val="0"/>
          <w:numId w:val="21"/>
        </w:numPr>
        <w:tabs>
          <w:tab w:val="left" w:pos="567"/>
        </w:tabs>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под кодом "---</w:t>
      </w:r>
      <w:r w:rsidRPr="006B3E56">
        <w:rPr>
          <w:rFonts w:ascii="GHEA Grapalat" w:hAnsi="GHEA Grapalat"/>
        </w:rPr>
        <w:t xml:space="preserve"> </w:t>
      </w:r>
      <w:r w:rsidRPr="00DD2B43">
        <w:rPr>
          <w:rFonts w:ascii="GHEA Grapalat" w:hAnsi="GHEA Grapalat"/>
        </w:rPr>
        <w:t>BMAPDzB</w:t>
      </w:r>
      <w:r>
        <w:rPr>
          <w:rFonts w:ascii="GHEA Grapalat" w:hAnsi="GHEA Grapalat"/>
        </w:rPr>
        <w:t xml:space="preserve"> ---/---"*</w:t>
      </w:r>
    </w:p>
    <w:p w:rsidR="006B3E56" w:rsidRDefault="006B3E56" w:rsidP="00ED3045">
      <w:pPr>
        <w:pStyle w:val="aff3"/>
        <w:widowControl w:val="0"/>
        <w:numPr>
          <w:ilvl w:val="0"/>
          <w:numId w:val="22"/>
        </w:numPr>
        <w:tabs>
          <w:tab w:val="left" w:pos="567"/>
        </w:tabs>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ED3045">
      <w:pPr>
        <w:pStyle w:val="aff3"/>
        <w:widowControl w:val="0"/>
        <w:numPr>
          <w:ilvl w:val="0"/>
          <w:numId w:val="2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BD7F6A">
        <w:rPr>
          <w:rFonts w:ascii="GHEA Grapalat" w:hAnsi="GHEA Grapalat"/>
        </w:rPr>
        <w:t>запрос котировок</w:t>
      </w:r>
      <w:r>
        <w:rPr>
          <w:rFonts w:ascii="GHEA Grapalat" w:hAnsi="GHEA Grapalat"/>
        </w:rPr>
        <w:t xml:space="preserve"> случая     одновременного </w:t>
      </w:r>
    </w:p>
    <w:p w:rsidR="006B3E56" w:rsidRDefault="006B3E56" w:rsidP="00ED3045">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ED3045">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ED3045">
      <w:pPr>
        <w:widowControl w:val="0"/>
        <w:tabs>
          <w:tab w:val="left" w:pos="7938"/>
        </w:tabs>
        <w:ind w:left="8080"/>
        <w:jc w:val="both"/>
        <w:rPr>
          <w:rFonts w:ascii="GHEA Grapalat" w:hAnsi="GHEA Grapalat" w:cs="Arial"/>
          <w:sz w:val="16"/>
        </w:rPr>
      </w:pPr>
      <w:r>
        <w:rPr>
          <w:rFonts w:ascii="GHEA Grapalat" w:hAnsi="GHEA Grapalat"/>
          <w:sz w:val="16"/>
        </w:rPr>
        <w:t>участника</w:t>
      </w:r>
    </w:p>
    <w:p w:rsidR="006B3E56" w:rsidRDefault="006B3E56" w:rsidP="00ED3045">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ED3045">
      <w:pPr>
        <w:widowControl w:val="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ED3045">
      <w:pPr>
        <w:widowControl w:val="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ED3045">
      <w:pPr>
        <w:pStyle w:val="aff3"/>
        <w:widowControl w:val="0"/>
        <w:numPr>
          <w:ilvl w:val="0"/>
          <w:numId w:val="23"/>
        </w:numPr>
        <w:tabs>
          <w:tab w:val="left" w:pos="1134"/>
        </w:tabs>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3"/>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ED3045">
            <w:pPr>
              <w:pStyle w:val="31"/>
              <w:widowControl w:val="0"/>
              <w:spacing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ED3045">
            <w:pPr>
              <w:pStyle w:val="31"/>
              <w:widowControl w:val="0"/>
              <w:spacing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ED3045">
            <w:pPr>
              <w:pStyle w:val="31"/>
              <w:widowControl w:val="0"/>
              <w:spacing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w:t>
            </w:r>
            <w:r>
              <w:rPr>
                <w:rFonts w:ascii="GHEA Grapalat" w:hAnsi="GHEA Grapalat"/>
                <w:szCs w:val="24"/>
              </w:rPr>
              <w:lastRenderedPageBreak/>
              <w:t xml:space="preserve">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ED3045">
            <w:pPr>
              <w:pStyle w:val="31"/>
              <w:widowControl w:val="0"/>
              <w:spacing w:line="240" w:lineRule="auto"/>
              <w:ind w:firstLine="0"/>
              <w:jc w:val="center"/>
              <w:rPr>
                <w:rFonts w:ascii="GHEA Grapalat" w:hAnsi="GHEA Grapalat"/>
                <w:szCs w:val="24"/>
              </w:rPr>
            </w:pPr>
            <w:r>
              <w:rPr>
                <w:rFonts w:ascii="GHEA Grapalat" w:hAnsi="GHEA Grapalat"/>
                <w:szCs w:val="24"/>
              </w:rPr>
              <w:lastRenderedPageBreak/>
              <w:t xml:space="preserve">Для иностранных граждан — тип и номер предусмотренного </w:t>
            </w:r>
            <w:r>
              <w:rPr>
                <w:rFonts w:ascii="GHEA Grapalat" w:hAnsi="GHEA Grapalat"/>
                <w:szCs w:val="24"/>
              </w:rPr>
              <w:lastRenderedPageBreak/>
              <w:t xml:space="preserve">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ED3045">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ED3045">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ED3045">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ED3045">
            <w:pPr>
              <w:pStyle w:val="31"/>
              <w:widowControl w:val="0"/>
              <w:spacing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ED3045">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ED3045">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ED3045">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ED3045">
            <w:pPr>
              <w:pStyle w:val="31"/>
              <w:widowControl w:val="0"/>
              <w:spacing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ED3045">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ED3045">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ED3045">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ED3045">
            <w:pPr>
              <w:pStyle w:val="31"/>
              <w:widowControl w:val="0"/>
              <w:spacing w:line="240" w:lineRule="auto"/>
              <w:ind w:firstLine="0"/>
              <w:jc w:val="center"/>
              <w:rPr>
                <w:rFonts w:ascii="GHEA Grapalat" w:hAnsi="GHEA Grapalat"/>
                <w:szCs w:val="24"/>
              </w:rPr>
            </w:pPr>
          </w:p>
        </w:tc>
      </w:tr>
    </w:tbl>
    <w:p w:rsidR="006B3E56" w:rsidRDefault="006B3E56" w:rsidP="00ED3045">
      <w:pPr>
        <w:jc w:val="both"/>
        <w:rPr>
          <w:rFonts w:ascii="GHEA Grapalat" w:hAnsi="GHEA Grapalat"/>
        </w:rPr>
      </w:pPr>
    </w:p>
    <w:p w:rsidR="00923711" w:rsidRDefault="00923711" w:rsidP="00ED3045">
      <w:pPr>
        <w:rPr>
          <w:rFonts w:ascii="GHEA Grapalat" w:hAnsi="GHEA Grapalat"/>
        </w:rPr>
      </w:pPr>
      <w:r>
        <w:rPr>
          <w:rFonts w:ascii="GHEA Grapalat" w:hAnsi="GHEA Grapalat"/>
        </w:rPr>
        <w:br w:type="page"/>
      </w:r>
    </w:p>
    <w:p w:rsidR="00110534" w:rsidRDefault="00F36AD3" w:rsidP="00ED3045">
      <w:pPr>
        <w:jc w:val="both"/>
        <w:rPr>
          <w:rFonts w:ascii="GHEA Grapalat" w:hAnsi="GHEA Grapalat"/>
        </w:rPr>
      </w:pPr>
      <w:r>
        <w:rPr>
          <w:rFonts w:ascii="GHEA Grapalat" w:hAnsi="GHEA Grapalat"/>
        </w:rPr>
        <w:lastRenderedPageBreak/>
        <w:t xml:space="preserve"> </w:t>
      </w:r>
    </w:p>
    <w:p w:rsidR="00993891" w:rsidRDefault="00F36AD3" w:rsidP="00ED3045">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ED3045">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ED3045">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ED3045">
      <w:pPr>
        <w:tabs>
          <w:tab w:val="left" w:pos="7371"/>
        </w:tabs>
        <w:ind w:left="3544" w:firstLine="3"/>
        <w:jc w:val="both"/>
        <w:rPr>
          <w:rFonts w:ascii="GHEA Grapalat" w:hAnsi="GHEA Grapalat"/>
          <w:sz w:val="16"/>
          <w:lang w:val="hy-AM"/>
        </w:rPr>
      </w:pPr>
    </w:p>
    <w:p w:rsidR="00F855BB" w:rsidRPr="000811C1" w:rsidRDefault="00F855BB" w:rsidP="00ED3045">
      <w:pPr>
        <w:tabs>
          <w:tab w:val="left" w:pos="7371"/>
        </w:tabs>
        <w:ind w:left="3544" w:firstLine="3"/>
        <w:jc w:val="both"/>
        <w:rPr>
          <w:rFonts w:ascii="GHEA Grapalat" w:hAnsi="GHEA Grapalat"/>
          <w:sz w:val="16"/>
          <w:lang w:val="hy-AM"/>
        </w:rPr>
      </w:pPr>
    </w:p>
    <w:p w:rsidR="006B3E56" w:rsidRPr="00D3436F" w:rsidRDefault="006B3E56" w:rsidP="00ED3045">
      <w:pPr>
        <w:tabs>
          <w:tab w:val="left" w:pos="7371"/>
        </w:tabs>
        <w:ind w:left="3544" w:firstLine="3"/>
        <w:jc w:val="both"/>
        <w:rPr>
          <w:rFonts w:ascii="GHEA Grapalat" w:hAnsi="GHEA Grapalat"/>
          <w:sz w:val="16"/>
        </w:rPr>
      </w:pPr>
    </w:p>
    <w:p w:rsidR="006B3E56" w:rsidRPr="00770B03" w:rsidRDefault="006B3E56" w:rsidP="00ED3045">
      <w:pPr>
        <w:tabs>
          <w:tab w:val="left" w:pos="7371"/>
        </w:tabs>
        <w:ind w:left="3544" w:firstLine="3"/>
        <w:jc w:val="both"/>
        <w:rPr>
          <w:rFonts w:ascii="GHEA Grapalat" w:hAnsi="GHEA Grapalat"/>
          <w:sz w:val="16"/>
        </w:rPr>
      </w:pPr>
    </w:p>
    <w:p w:rsidR="00374F4A" w:rsidRPr="000C1746" w:rsidRDefault="00374F4A" w:rsidP="00ED3045">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ED3045">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ED3045">
      <w:pPr>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ED3045">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ED3045">
      <w:pPr>
        <w:rPr>
          <w:rFonts w:ascii="GHEA Grapalat" w:hAnsi="GHEA Grapalat"/>
          <w:b/>
        </w:rPr>
      </w:pPr>
      <w:r>
        <w:rPr>
          <w:rFonts w:ascii="GHEA Grapalat" w:hAnsi="GHEA Grapalat"/>
          <w:b/>
        </w:rPr>
        <w:br w:type="page"/>
      </w:r>
    </w:p>
    <w:p w:rsidR="00B048B2" w:rsidRDefault="00B048B2" w:rsidP="00ED3045">
      <w:pPr>
        <w:rPr>
          <w:rFonts w:ascii="GHEA Grapalat" w:hAnsi="GHEA Grapalat"/>
          <w:b/>
        </w:rPr>
      </w:pPr>
    </w:p>
    <w:p w:rsidR="00D043C1" w:rsidRPr="009044F1" w:rsidRDefault="00D043C1" w:rsidP="00ED3045">
      <w:pPr>
        <w:pStyle w:val="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ED3045">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BD7F6A">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785C76">
        <w:rPr>
          <w:rFonts w:ascii="GHEA Grapalat" w:hAnsi="GHEA Grapalat"/>
          <w:b/>
          <w:sz w:val="24"/>
          <w:szCs w:val="24"/>
        </w:rPr>
        <w:t>MH-GHAPDZB-20/2</w:t>
      </w:r>
      <w:r>
        <w:rPr>
          <w:rFonts w:ascii="GHEA Grapalat" w:hAnsi="GHEA Grapalat"/>
          <w:b/>
          <w:sz w:val="24"/>
          <w:szCs w:val="24"/>
        </w:rPr>
        <w:t>"</w:t>
      </w:r>
      <w:r>
        <w:rPr>
          <w:rStyle w:val="af6"/>
          <w:rFonts w:ascii="GHEA Grapalat" w:hAnsi="GHEA Grapalat"/>
          <w:b/>
          <w:sz w:val="24"/>
          <w:szCs w:val="24"/>
        </w:rPr>
        <w:footnoteReference w:customMarkFollows="1" w:id="14"/>
        <w:t>*</w:t>
      </w:r>
    </w:p>
    <w:p w:rsidR="00D043C1" w:rsidRPr="009044F1" w:rsidRDefault="00D043C1" w:rsidP="00ED3045">
      <w:pPr>
        <w:widowControl w:val="0"/>
        <w:ind w:left="567" w:right="565"/>
        <w:jc w:val="center"/>
        <w:rPr>
          <w:rFonts w:ascii="GHEA Grapalat" w:hAnsi="GHEA Grapalat"/>
          <w:b/>
        </w:rPr>
      </w:pPr>
    </w:p>
    <w:p w:rsidR="00D043C1" w:rsidRPr="009044F1" w:rsidRDefault="00D043C1" w:rsidP="00ED3045">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ED3045">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ED3045">
      <w:pPr>
        <w:pStyle w:val="3"/>
        <w:keepNext w:val="0"/>
        <w:widowControl w:val="0"/>
        <w:spacing w:line="240" w:lineRule="auto"/>
        <w:ind w:left="567" w:right="565"/>
        <w:rPr>
          <w:rFonts w:ascii="GHEA Grapalat" w:hAnsi="GHEA Grapalat" w:cs="Arial"/>
          <w:sz w:val="24"/>
          <w:szCs w:val="24"/>
        </w:rPr>
      </w:pPr>
    </w:p>
    <w:p w:rsidR="00D043C1" w:rsidRPr="00430541" w:rsidRDefault="00D043C1" w:rsidP="00ED3045">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ED3045">
      <w:pPr>
        <w:widowControl w:val="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ED3045">
      <w:pPr>
        <w:widowControl w:val="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785C76">
        <w:rPr>
          <w:rFonts w:ascii="GHEA Grapalat" w:hAnsi="GHEA Grapalat"/>
        </w:rPr>
        <w:t>MH-GHAPDZB-20/2</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ED3045">
            <w:pPr>
              <w:widowControl w:val="0"/>
              <w:jc w:val="center"/>
              <w:rPr>
                <w:rFonts w:ascii="GHEA Grapalat" w:hAnsi="GHEA Grapalat"/>
                <w:b/>
                <w:sz w:val="20"/>
                <w:szCs w:val="20"/>
              </w:rPr>
            </w:pPr>
          </w:p>
          <w:p w:rsidR="00D043C1" w:rsidRPr="00206AF8" w:rsidRDefault="00D043C1" w:rsidP="00ED3045">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ED3045">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ED3045">
            <w:pPr>
              <w:widowControl w:val="0"/>
              <w:jc w:val="center"/>
              <w:rPr>
                <w:rFonts w:ascii="GHEA Grapalat" w:hAnsi="GHEA Grapalat"/>
                <w:b/>
                <w:bCs/>
                <w:sz w:val="20"/>
                <w:szCs w:val="20"/>
              </w:rPr>
            </w:pPr>
          </w:p>
        </w:tc>
        <w:tc>
          <w:tcPr>
            <w:tcW w:w="1605" w:type="dxa"/>
            <w:vAlign w:val="center"/>
          </w:tcPr>
          <w:p w:rsidR="00D043C1" w:rsidRDefault="00873A3C" w:rsidP="00ED3045">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ED3045">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ED3045">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ED3045">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ED3045">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ED3045">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ED3045">
            <w:pPr>
              <w:pStyle w:val="3"/>
              <w:keepNext w:val="0"/>
              <w:widowControl w:val="0"/>
              <w:spacing w:line="240" w:lineRule="auto"/>
              <w:jc w:val="left"/>
              <w:rPr>
                <w:rFonts w:ascii="GHEA Grapalat" w:hAnsi="GHEA Grapalat"/>
                <w:b/>
              </w:rPr>
            </w:pPr>
          </w:p>
        </w:tc>
        <w:tc>
          <w:tcPr>
            <w:tcW w:w="1605" w:type="dxa"/>
          </w:tcPr>
          <w:p w:rsidR="00D043C1" w:rsidRPr="00206AF8" w:rsidRDefault="00D043C1" w:rsidP="00ED3045">
            <w:pPr>
              <w:pStyle w:val="3"/>
              <w:keepNext w:val="0"/>
              <w:widowControl w:val="0"/>
              <w:spacing w:line="240" w:lineRule="auto"/>
              <w:jc w:val="left"/>
              <w:rPr>
                <w:rFonts w:ascii="GHEA Grapalat" w:hAnsi="GHEA Grapalat"/>
                <w:b/>
              </w:rPr>
            </w:pPr>
          </w:p>
        </w:tc>
        <w:tc>
          <w:tcPr>
            <w:tcW w:w="1463" w:type="dxa"/>
          </w:tcPr>
          <w:p w:rsidR="00D043C1" w:rsidRPr="00206AF8" w:rsidRDefault="00D043C1" w:rsidP="00ED3045">
            <w:pPr>
              <w:pStyle w:val="3"/>
              <w:keepNext w:val="0"/>
              <w:widowControl w:val="0"/>
              <w:spacing w:line="240" w:lineRule="auto"/>
              <w:jc w:val="left"/>
              <w:rPr>
                <w:rFonts w:ascii="GHEA Grapalat" w:hAnsi="GHEA Grapalat"/>
                <w:b/>
              </w:rPr>
            </w:pPr>
          </w:p>
        </w:tc>
        <w:tc>
          <w:tcPr>
            <w:tcW w:w="1699" w:type="dxa"/>
          </w:tcPr>
          <w:p w:rsidR="00D043C1" w:rsidRPr="00206AF8" w:rsidRDefault="00D043C1" w:rsidP="00ED3045">
            <w:pPr>
              <w:pStyle w:val="3"/>
              <w:keepNext w:val="0"/>
              <w:widowControl w:val="0"/>
              <w:spacing w:line="240" w:lineRule="auto"/>
              <w:jc w:val="left"/>
              <w:rPr>
                <w:rFonts w:ascii="GHEA Grapalat" w:hAnsi="GHEA Grapalat"/>
                <w:b/>
              </w:rPr>
            </w:pPr>
          </w:p>
        </w:tc>
        <w:tc>
          <w:tcPr>
            <w:tcW w:w="1727" w:type="dxa"/>
          </w:tcPr>
          <w:p w:rsidR="00D043C1" w:rsidRPr="00206AF8" w:rsidRDefault="00D043C1" w:rsidP="00ED3045">
            <w:pPr>
              <w:pStyle w:val="3"/>
              <w:keepNext w:val="0"/>
              <w:widowControl w:val="0"/>
              <w:spacing w:line="240" w:lineRule="auto"/>
              <w:jc w:val="left"/>
              <w:rPr>
                <w:rFonts w:ascii="GHEA Grapalat" w:hAnsi="GHEA Grapalat"/>
                <w:b/>
              </w:rPr>
            </w:pPr>
          </w:p>
        </w:tc>
        <w:tc>
          <w:tcPr>
            <w:tcW w:w="1750" w:type="dxa"/>
          </w:tcPr>
          <w:p w:rsidR="00D043C1" w:rsidRPr="00206AF8" w:rsidRDefault="00D043C1" w:rsidP="00ED3045">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ED3045">
            <w:pPr>
              <w:pStyle w:val="3"/>
              <w:keepNext w:val="0"/>
              <w:widowControl w:val="0"/>
              <w:spacing w:line="240" w:lineRule="auto"/>
              <w:jc w:val="left"/>
              <w:rPr>
                <w:rFonts w:ascii="GHEA Grapalat" w:hAnsi="GHEA Grapalat"/>
                <w:b/>
              </w:rPr>
            </w:pPr>
          </w:p>
        </w:tc>
        <w:tc>
          <w:tcPr>
            <w:tcW w:w="1605" w:type="dxa"/>
          </w:tcPr>
          <w:p w:rsidR="00D043C1" w:rsidRPr="00206AF8" w:rsidRDefault="00D043C1" w:rsidP="00ED3045">
            <w:pPr>
              <w:pStyle w:val="3"/>
              <w:keepNext w:val="0"/>
              <w:widowControl w:val="0"/>
              <w:spacing w:line="240" w:lineRule="auto"/>
              <w:jc w:val="left"/>
              <w:rPr>
                <w:rFonts w:ascii="GHEA Grapalat" w:hAnsi="GHEA Grapalat"/>
                <w:b/>
              </w:rPr>
            </w:pPr>
          </w:p>
        </w:tc>
        <w:tc>
          <w:tcPr>
            <w:tcW w:w="1463" w:type="dxa"/>
          </w:tcPr>
          <w:p w:rsidR="00D043C1" w:rsidRPr="00206AF8" w:rsidRDefault="00D043C1" w:rsidP="00ED3045">
            <w:pPr>
              <w:pStyle w:val="3"/>
              <w:keepNext w:val="0"/>
              <w:widowControl w:val="0"/>
              <w:spacing w:line="240" w:lineRule="auto"/>
              <w:jc w:val="left"/>
              <w:rPr>
                <w:rFonts w:ascii="GHEA Grapalat" w:hAnsi="GHEA Grapalat"/>
                <w:b/>
              </w:rPr>
            </w:pPr>
          </w:p>
        </w:tc>
        <w:tc>
          <w:tcPr>
            <w:tcW w:w="1699" w:type="dxa"/>
          </w:tcPr>
          <w:p w:rsidR="00D043C1" w:rsidRPr="00206AF8" w:rsidRDefault="00D043C1" w:rsidP="00ED3045">
            <w:pPr>
              <w:pStyle w:val="3"/>
              <w:keepNext w:val="0"/>
              <w:widowControl w:val="0"/>
              <w:spacing w:line="240" w:lineRule="auto"/>
              <w:jc w:val="left"/>
              <w:rPr>
                <w:rFonts w:ascii="GHEA Grapalat" w:hAnsi="GHEA Grapalat"/>
                <w:b/>
              </w:rPr>
            </w:pPr>
          </w:p>
        </w:tc>
        <w:tc>
          <w:tcPr>
            <w:tcW w:w="1727" w:type="dxa"/>
          </w:tcPr>
          <w:p w:rsidR="00D043C1" w:rsidRPr="00206AF8" w:rsidRDefault="00D043C1" w:rsidP="00ED3045">
            <w:pPr>
              <w:pStyle w:val="3"/>
              <w:keepNext w:val="0"/>
              <w:widowControl w:val="0"/>
              <w:spacing w:line="240" w:lineRule="auto"/>
              <w:jc w:val="left"/>
              <w:rPr>
                <w:rFonts w:ascii="GHEA Grapalat" w:hAnsi="GHEA Grapalat"/>
                <w:b/>
              </w:rPr>
            </w:pPr>
          </w:p>
        </w:tc>
        <w:tc>
          <w:tcPr>
            <w:tcW w:w="1750" w:type="dxa"/>
          </w:tcPr>
          <w:p w:rsidR="00D043C1" w:rsidRPr="00206AF8" w:rsidRDefault="00D043C1" w:rsidP="00ED3045">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ED3045">
            <w:pPr>
              <w:pStyle w:val="3"/>
              <w:keepNext w:val="0"/>
              <w:widowControl w:val="0"/>
              <w:spacing w:line="240" w:lineRule="auto"/>
              <w:jc w:val="left"/>
              <w:rPr>
                <w:rFonts w:ascii="GHEA Grapalat" w:hAnsi="GHEA Grapalat"/>
                <w:b/>
              </w:rPr>
            </w:pPr>
          </w:p>
        </w:tc>
        <w:tc>
          <w:tcPr>
            <w:tcW w:w="1605" w:type="dxa"/>
          </w:tcPr>
          <w:p w:rsidR="00D043C1" w:rsidRPr="00206AF8" w:rsidRDefault="00D043C1" w:rsidP="00ED3045">
            <w:pPr>
              <w:pStyle w:val="3"/>
              <w:keepNext w:val="0"/>
              <w:widowControl w:val="0"/>
              <w:spacing w:line="240" w:lineRule="auto"/>
              <w:jc w:val="left"/>
              <w:rPr>
                <w:rFonts w:ascii="GHEA Grapalat" w:hAnsi="GHEA Grapalat"/>
                <w:b/>
              </w:rPr>
            </w:pPr>
          </w:p>
        </w:tc>
        <w:tc>
          <w:tcPr>
            <w:tcW w:w="1463" w:type="dxa"/>
          </w:tcPr>
          <w:p w:rsidR="00D043C1" w:rsidRPr="00206AF8" w:rsidRDefault="00D043C1" w:rsidP="00ED3045">
            <w:pPr>
              <w:pStyle w:val="3"/>
              <w:keepNext w:val="0"/>
              <w:widowControl w:val="0"/>
              <w:spacing w:line="240" w:lineRule="auto"/>
              <w:jc w:val="left"/>
              <w:rPr>
                <w:rFonts w:ascii="GHEA Grapalat" w:hAnsi="GHEA Grapalat"/>
                <w:b/>
              </w:rPr>
            </w:pPr>
          </w:p>
        </w:tc>
        <w:tc>
          <w:tcPr>
            <w:tcW w:w="1699" w:type="dxa"/>
          </w:tcPr>
          <w:p w:rsidR="00D043C1" w:rsidRPr="00206AF8" w:rsidRDefault="00D043C1" w:rsidP="00ED3045">
            <w:pPr>
              <w:pStyle w:val="3"/>
              <w:keepNext w:val="0"/>
              <w:widowControl w:val="0"/>
              <w:spacing w:line="240" w:lineRule="auto"/>
              <w:jc w:val="left"/>
              <w:rPr>
                <w:rFonts w:ascii="GHEA Grapalat" w:hAnsi="GHEA Grapalat"/>
                <w:b/>
              </w:rPr>
            </w:pPr>
          </w:p>
        </w:tc>
        <w:tc>
          <w:tcPr>
            <w:tcW w:w="1727" w:type="dxa"/>
          </w:tcPr>
          <w:p w:rsidR="00D043C1" w:rsidRPr="00206AF8" w:rsidRDefault="00D043C1" w:rsidP="00ED3045">
            <w:pPr>
              <w:pStyle w:val="3"/>
              <w:keepNext w:val="0"/>
              <w:widowControl w:val="0"/>
              <w:spacing w:line="240" w:lineRule="auto"/>
              <w:jc w:val="left"/>
              <w:rPr>
                <w:rFonts w:ascii="GHEA Grapalat" w:hAnsi="GHEA Grapalat"/>
                <w:b/>
              </w:rPr>
            </w:pPr>
          </w:p>
        </w:tc>
        <w:tc>
          <w:tcPr>
            <w:tcW w:w="1750" w:type="dxa"/>
          </w:tcPr>
          <w:p w:rsidR="00D043C1" w:rsidRPr="00206AF8" w:rsidRDefault="00D043C1" w:rsidP="00ED3045">
            <w:pPr>
              <w:pStyle w:val="3"/>
              <w:keepNext w:val="0"/>
              <w:widowControl w:val="0"/>
              <w:spacing w:line="240" w:lineRule="auto"/>
              <w:jc w:val="left"/>
              <w:rPr>
                <w:rFonts w:ascii="GHEA Grapalat" w:hAnsi="GHEA Grapalat"/>
                <w:b/>
              </w:rPr>
            </w:pPr>
          </w:p>
        </w:tc>
      </w:tr>
    </w:tbl>
    <w:p w:rsidR="00D043C1" w:rsidRDefault="00D043C1" w:rsidP="00ED3045">
      <w:pPr>
        <w:widowControl w:val="0"/>
        <w:tabs>
          <w:tab w:val="left" w:pos="6804"/>
        </w:tabs>
        <w:jc w:val="center"/>
        <w:rPr>
          <w:rFonts w:ascii="GHEA Grapalat" w:hAnsi="GHEA Grapalat"/>
          <w:lang w:val="en-US"/>
        </w:rPr>
      </w:pPr>
    </w:p>
    <w:p w:rsidR="00D043C1" w:rsidRPr="00DD2B43" w:rsidRDefault="00D043C1" w:rsidP="00ED3045">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ED3045">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ED3045">
      <w:pPr>
        <w:widowControl w:val="0"/>
        <w:jc w:val="right"/>
        <w:rPr>
          <w:rFonts w:ascii="GHEA Grapalat" w:hAnsi="GHEA Grapalat"/>
        </w:rPr>
      </w:pPr>
    </w:p>
    <w:p w:rsidR="00D043C1" w:rsidRPr="00D5443D" w:rsidRDefault="00D043C1" w:rsidP="00ED3045">
      <w:pPr>
        <w:widowControl w:val="0"/>
        <w:jc w:val="right"/>
        <w:rPr>
          <w:rFonts w:ascii="GHEA Grapalat" w:hAnsi="GHEA Grapalat"/>
        </w:rPr>
      </w:pPr>
      <w:r w:rsidRPr="009044F1">
        <w:rPr>
          <w:rFonts w:ascii="GHEA Grapalat" w:hAnsi="GHEA Grapalat"/>
        </w:rPr>
        <w:t>М. П.</w:t>
      </w:r>
    </w:p>
    <w:p w:rsidR="00D043C1" w:rsidRDefault="00D043C1" w:rsidP="00ED3045">
      <w:pPr>
        <w:rPr>
          <w:rFonts w:ascii="GHEA Grapalat" w:hAnsi="GHEA Grapalat"/>
        </w:rPr>
      </w:pPr>
      <w:r>
        <w:rPr>
          <w:rFonts w:ascii="GHEA Grapalat" w:hAnsi="GHEA Grapalat"/>
        </w:rPr>
        <w:br w:type="page"/>
      </w:r>
    </w:p>
    <w:p w:rsidR="00B2572B" w:rsidRPr="00DC619D" w:rsidRDefault="00B2572B" w:rsidP="00ED3045">
      <w:pPr>
        <w:pStyle w:val="31"/>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ED3045">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BD7F6A">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785C76">
        <w:rPr>
          <w:rFonts w:ascii="GHEA Grapalat" w:hAnsi="GHEA Grapalat"/>
          <w:b/>
          <w:sz w:val="24"/>
          <w:szCs w:val="24"/>
        </w:rPr>
        <w:t>MH-GHAPDZB-20/2</w:t>
      </w:r>
      <w:r w:rsidR="006132ED">
        <w:rPr>
          <w:rFonts w:ascii="GHEA Grapalat" w:hAnsi="GHEA Grapalat"/>
          <w:b/>
          <w:sz w:val="24"/>
          <w:szCs w:val="24"/>
        </w:rPr>
        <w:t>"</w:t>
      </w:r>
      <w:r w:rsidR="00DC619D">
        <w:rPr>
          <w:rStyle w:val="af6"/>
          <w:rFonts w:ascii="GHEA Grapalat" w:hAnsi="GHEA Grapalat"/>
          <w:b/>
          <w:sz w:val="24"/>
          <w:szCs w:val="24"/>
        </w:rPr>
        <w:footnoteReference w:customMarkFollows="1" w:id="15"/>
        <w:t>*</w:t>
      </w:r>
    </w:p>
    <w:p w:rsidR="00B2572B" w:rsidRPr="009044F1" w:rsidRDefault="00B2572B" w:rsidP="00ED3045">
      <w:pPr>
        <w:widowControl w:val="0"/>
        <w:ind w:firstLine="567"/>
        <w:jc w:val="center"/>
        <w:rPr>
          <w:rFonts w:ascii="GHEA Grapalat" w:hAnsi="GHEA Grapalat"/>
        </w:rPr>
      </w:pPr>
    </w:p>
    <w:p w:rsidR="00B2572B" w:rsidRPr="009044F1" w:rsidRDefault="00B2572B" w:rsidP="00ED3045">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ED3045">
      <w:pPr>
        <w:widowControl w:val="0"/>
        <w:ind w:firstLine="567"/>
        <w:jc w:val="center"/>
        <w:rPr>
          <w:rFonts w:ascii="GHEA Grapalat" w:hAnsi="GHEA Grapalat"/>
        </w:rPr>
      </w:pPr>
    </w:p>
    <w:p w:rsidR="005646FC" w:rsidRPr="008842CE" w:rsidRDefault="00B2572B" w:rsidP="00EE7968">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BD7F6A">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785C76">
        <w:rPr>
          <w:rFonts w:ascii="GHEA Grapalat" w:hAnsi="GHEA Grapalat"/>
          <w:spacing w:val="-6"/>
        </w:rPr>
        <w:t>MH-GHAPDZB-20/2</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ED3045">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ED3045">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ED3045">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ED3045">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ED3045">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ED3045">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ED3045">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6"/>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ED3045">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ED3045">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ED3045">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ED3045">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ED3045">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ED3045">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ED3045">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ED3045">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ED3045">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ED3045">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ED3045">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ED3045">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ED3045">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ED3045">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ED3045">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ED3045">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ED3045">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ED3045">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ED3045">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ED3045">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ED3045">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ED3045">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ED3045">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ED3045">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ED3045">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ED3045">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ED3045">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ED3045">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ED3045">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ED3045">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ED3045">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ED3045">
            <w:pPr>
              <w:widowControl w:val="0"/>
              <w:jc w:val="center"/>
              <w:rPr>
                <w:rFonts w:ascii="GHEA Grapalat" w:hAnsi="GHEA Grapalat"/>
                <w:sz w:val="20"/>
                <w:szCs w:val="20"/>
              </w:rPr>
            </w:pPr>
          </w:p>
        </w:tc>
      </w:tr>
    </w:tbl>
    <w:p w:rsidR="00374F4A" w:rsidRPr="00DD2B43" w:rsidRDefault="00374F4A" w:rsidP="00ED3045">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ED3045">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ED3045">
      <w:pPr>
        <w:widowControl w:val="0"/>
        <w:jc w:val="both"/>
        <w:rPr>
          <w:rFonts w:ascii="GHEA Grapalat" w:hAnsi="GHEA Grapalat"/>
          <w:lang w:val="es-ES"/>
        </w:rPr>
      </w:pPr>
    </w:p>
    <w:p w:rsidR="00B2572B" w:rsidRPr="000F6C24" w:rsidRDefault="00B2572B" w:rsidP="00ED3045">
      <w:pPr>
        <w:widowControl w:val="0"/>
        <w:jc w:val="right"/>
        <w:rPr>
          <w:rFonts w:ascii="GHEA Grapalat" w:hAnsi="GHEA Grapalat"/>
        </w:rPr>
      </w:pPr>
      <w:r w:rsidRPr="009044F1">
        <w:rPr>
          <w:rFonts w:ascii="GHEA Grapalat" w:hAnsi="GHEA Grapalat"/>
        </w:rPr>
        <w:t>М. П.</w:t>
      </w:r>
    </w:p>
    <w:p w:rsidR="00B217BB" w:rsidRDefault="00B217BB" w:rsidP="00ED3045">
      <w:pPr>
        <w:rPr>
          <w:rFonts w:ascii="GHEA Grapalat" w:hAnsi="GHEA Grapalat"/>
          <w:b/>
        </w:rPr>
      </w:pPr>
      <w:r>
        <w:rPr>
          <w:rFonts w:ascii="GHEA Grapalat" w:hAnsi="GHEA Grapalat"/>
          <w:b/>
        </w:rPr>
        <w:br w:type="page"/>
      </w:r>
    </w:p>
    <w:p w:rsidR="001005B0" w:rsidRPr="00B138F3" w:rsidRDefault="007B3F5F" w:rsidP="00ED3045">
      <w:pPr>
        <w:widowControl w:val="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ED3045">
      <w:pPr>
        <w:widowControl w:val="0"/>
        <w:ind w:firstLine="567"/>
        <w:jc w:val="right"/>
        <w:rPr>
          <w:rFonts w:ascii="GHEA Grapalat" w:hAnsi="GHEA Grapalat" w:cs="Arial"/>
          <w:b/>
        </w:rPr>
      </w:pPr>
      <w:r w:rsidRPr="00B138F3">
        <w:rPr>
          <w:rFonts w:ascii="GHEA Grapalat" w:hAnsi="GHEA Grapalat"/>
          <w:b/>
        </w:rPr>
        <w:t xml:space="preserve">к Приглашению на </w:t>
      </w:r>
      <w:r w:rsidR="00BD7F6A">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под кодом "</w:t>
      </w:r>
      <w:r w:rsidR="00785C76">
        <w:rPr>
          <w:rFonts w:ascii="GHEA Grapalat" w:hAnsi="GHEA Grapalat"/>
          <w:b/>
        </w:rPr>
        <w:t>MH-GHAPDZB-20/2</w:t>
      </w:r>
      <w:r w:rsidRPr="00B138F3">
        <w:rPr>
          <w:rFonts w:ascii="GHEA Grapalat" w:hAnsi="GHEA Grapalat"/>
          <w:b/>
        </w:rPr>
        <w:t>"</w:t>
      </w:r>
      <w:r w:rsidRPr="00B138F3">
        <w:rPr>
          <w:rStyle w:val="af6"/>
          <w:rFonts w:ascii="GHEA Grapalat" w:hAnsi="GHEA Grapalat"/>
          <w:b/>
        </w:rPr>
        <w:footnoteReference w:customMarkFollows="1" w:id="17"/>
        <w:t>*</w:t>
      </w:r>
    </w:p>
    <w:p w:rsidR="0016001A" w:rsidRPr="00B138F3" w:rsidRDefault="0016001A" w:rsidP="00ED3045">
      <w:pPr>
        <w:pStyle w:val="31"/>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ED3045">
      <w:pPr>
        <w:widowControl w:val="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ED304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ED3045">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ED304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ED3045">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ED3045">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ED304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ED304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ED304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ED3045">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ED304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ED3045">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ED3045">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ED304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ED3045">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ED3045">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ED304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ED304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ED304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ED3045">
      <w:pPr>
        <w:pStyle w:val="af4"/>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ED3045">
      <w:pPr>
        <w:pStyle w:val="af4"/>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ED3045">
      <w:pPr>
        <w:pStyle w:val="af4"/>
        <w:shd w:val="clear" w:color="auto" w:fill="FFFFFF"/>
        <w:spacing w:after="0" w:afterAutospacing="0"/>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ED304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ED3045">
      <w:pPr>
        <w:pStyle w:val="af4"/>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ED3045">
      <w:pPr>
        <w:pStyle w:val="af4"/>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ED304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ED3045">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ED304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ED304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ED3045">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ED304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ED3045">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ED3045">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ED3045">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ED304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ED3045">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ED3045">
      <w:pPr>
        <w:widowControl w:val="0"/>
        <w:ind w:left="567" w:right="565"/>
        <w:jc w:val="center"/>
        <w:rPr>
          <w:rFonts w:ascii="GHEA Grapalat" w:hAnsi="GHEA Grapalat"/>
          <w:b/>
        </w:rPr>
      </w:pPr>
    </w:p>
    <w:p w:rsidR="00CF2692" w:rsidRPr="00B138F3" w:rsidRDefault="00CF2692" w:rsidP="00ED3045">
      <w:pPr>
        <w:widowControl w:val="0"/>
        <w:ind w:left="567" w:right="565"/>
        <w:jc w:val="center"/>
        <w:rPr>
          <w:rFonts w:ascii="GHEA Grapalat" w:hAnsi="GHEA Grapalat"/>
          <w:b/>
        </w:rPr>
      </w:pPr>
    </w:p>
    <w:p w:rsidR="007B3F5F" w:rsidRPr="00B138F3" w:rsidRDefault="007B3F5F" w:rsidP="00ED3045">
      <w:pPr>
        <w:widowControl w:val="0"/>
        <w:ind w:left="567" w:right="565"/>
        <w:jc w:val="center"/>
        <w:rPr>
          <w:rFonts w:ascii="GHEA Grapalat" w:hAnsi="GHEA Grapalat"/>
          <w:b/>
        </w:rPr>
      </w:pPr>
    </w:p>
    <w:p w:rsidR="00CF2692" w:rsidRPr="00B138F3" w:rsidRDefault="00CF2692" w:rsidP="00ED3045">
      <w:pPr>
        <w:widowControl w:val="0"/>
        <w:ind w:left="567" w:right="565"/>
        <w:jc w:val="center"/>
        <w:rPr>
          <w:rFonts w:ascii="GHEA Grapalat" w:hAnsi="GHEA Grapalat"/>
          <w:b/>
        </w:rPr>
      </w:pPr>
    </w:p>
    <w:p w:rsidR="001005B0" w:rsidRPr="00B138F3" w:rsidRDefault="001005B0" w:rsidP="00ED3045">
      <w:pPr>
        <w:widowControl w:val="0"/>
        <w:ind w:left="567" w:right="565"/>
        <w:jc w:val="center"/>
        <w:rPr>
          <w:rFonts w:ascii="GHEA Grapalat" w:hAnsi="GHEA Grapalat"/>
          <w:b/>
        </w:rPr>
      </w:pPr>
    </w:p>
    <w:p w:rsidR="001005B0" w:rsidRPr="00B138F3" w:rsidRDefault="001005B0" w:rsidP="00ED3045">
      <w:pPr>
        <w:widowControl w:val="0"/>
        <w:ind w:left="567" w:right="565"/>
        <w:jc w:val="center"/>
        <w:rPr>
          <w:rFonts w:ascii="GHEA Grapalat" w:hAnsi="GHEA Grapalat"/>
          <w:b/>
        </w:rPr>
      </w:pPr>
    </w:p>
    <w:p w:rsidR="001005B0" w:rsidRPr="00B138F3" w:rsidRDefault="001005B0" w:rsidP="00ED3045">
      <w:pPr>
        <w:widowControl w:val="0"/>
        <w:ind w:left="567" w:right="565"/>
        <w:jc w:val="center"/>
        <w:rPr>
          <w:rFonts w:ascii="GHEA Grapalat" w:hAnsi="GHEA Grapalat"/>
          <w:b/>
        </w:rPr>
      </w:pPr>
    </w:p>
    <w:p w:rsidR="001005B0" w:rsidRPr="00B138F3" w:rsidRDefault="001005B0" w:rsidP="00ED3045">
      <w:pPr>
        <w:widowControl w:val="0"/>
        <w:ind w:left="567" w:right="565"/>
        <w:jc w:val="center"/>
        <w:rPr>
          <w:rFonts w:ascii="GHEA Grapalat" w:hAnsi="GHEA Grapalat"/>
          <w:b/>
        </w:rPr>
      </w:pPr>
    </w:p>
    <w:p w:rsidR="00EE7968" w:rsidRDefault="00EE7968" w:rsidP="00ED3045">
      <w:pPr>
        <w:widowControl w:val="0"/>
        <w:jc w:val="right"/>
        <w:rPr>
          <w:rFonts w:ascii="GHEA Grapalat" w:hAnsi="GHEA Grapalat"/>
          <w:i/>
          <w:sz w:val="22"/>
          <w:szCs w:val="22"/>
        </w:rPr>
      </w:pPr>
    </w:p>
    <w:p w:rsidR="00EE7968" w:rsidRDefault="00EE7968" w:rsidP="00ED3045">
      <w:pPr>
        <w:widowControl w:val="0"/>
        <w:jc w:val="right"/>
        <w:rPr>
          <w:rFonts w:ascii="GHEA Grapalat" w:hAnsi="GHEA Grapalat"/>
          <w:i/>
          <w:sz w:val="22"/>
          <w:szCs w:val="22"/>
        </w:rPr>
      </w:pPr>
    </w:p>
    <w:p w:rsidR="00EE7968" w:rsidRDefault="00EE7968" w:rsidP="00ED3045">
      <w:pPr>
        <w:widowControl w:val="0"/>
        <w:jc w:val="right"/>
        <w:rPr>
          <w:rFonts w:ascii="GHEA Grapalat" w:hAnsi="GHEA Grapalat"/>
          <w:i/>
          <w:sz w:val="22"/>
          <w:szCs w:val="22"/>
        </w:rPr>
      </w:pPr>
    </w:p>
    <w:p w:rsidR="00EE7968" w:rsidRDefault="00EE7968" w:rsidP="00ED3045">
      <w:pPr>
        <w:widowControl w:val="0"/>
        <w:jc w:val="right"/>
        <w:rPr>
          <w:rFonts w:ascii="GHEA Grapalat" w:hAnsi="GHEA Grapalat"/>
          <w:i/>
          <w:sz w:val="22"/>
          <w:szCs w:val="22"/>
        </w:rPr>
      </w:pPr>
    </w:p>
    <w:p w:rsidR="00EE7968" w:rsidRDefault="00EE7968" w:rsidP="00ED3045">
      <w:pPr>
        <w:widowControl w:val="0"/>
        <w:jc w:val="right"/>
        <w:rPr>
          <w:rFonts w:ascii="GHEA Grapalat" w:hAnsi="GHEA Grapalat"/>
          <w:i/>
          <w:sz w:val="22"/>
          <w:szCs w:val="22"/>
        </w:rPr>
      </w:pPr>
    </w:p>
    <w:p w:rsidR="00EE7968" w:rsidRDefault="00EE7968" w:rsidP="00ED3045">
      <w:pPr>
        <w:widowControl w:val="0"/>
        <w:jc w:val="right"/>
        <w:rPr>
          <w:rFonts w:ascii="GHEA Grapalat" w:hAnsi="GHEA Grapalat"/>
          <w:i/>
          <w:sz w:val="22"/>
          <w:szCs w:val="22"/>
        </w:rPr>
      </w:pPr>
    </w:p>
    <w:p w:rsidR="00EE7968" w:rsidRDefault="00EE7968" w:rsidP="00ED3045">
      <w:pPr>
        <w:widowControl w:val="0"/>
        <w:jc w:val="right"/>
        <w:rPr>
          <w:rFonts w:ascii="GHEA Grapalat" w:hAnsi="GHEA Grapalat"/>
          <w:i/>
          <w:sz w:val="22"/>
          <w:szCs w:val="22"/>
        </w:rPr>
      </w:pPr>
    </w:p>
    <w:p w:rsidR="00EE7968" w:rsidRDefault="00EE7968" w:rsidP="00ED3045">
      <w:pPr>
        <w:widowControl w:val="0"/>
        <w:jc w:val="right"/>
        <w:rPr>
          <w:rFonts w:ascii="GHEA Grapalat" w:hAnsi="GHEA Grapalat"/>
          <w:i/>
          <w:sz w:val="22"/>
          <w:szCs w:val="22"/>
        </w:rPr>
      </w:pPr>
    </w:p>
    <w:p w:rsidR="00EE7968" w:rsidRPr="00151A8C" w:rsidRDefault="00EE7968" w:rsidP="00ED3045">
      <w:pPr>
        <w:widowControl w:val="0"/>
        <w:jc w:val="right"/>
        <w:rPr>
          <w:rFonts w:ascii="GHEA Grapalat" w:hAnsi="GHEA Grapalat"/>
          <w:i/>
          <w:sz w:val="22"/>
          <w:szCs w:val="22"/>
        </w:rPr>
      </w:pPr>
    </w:p>
    <w:p w:rsidR="00151A8C" w:rsidRPr="00151A8C" w:rsidRDefault="00151A8C" w:rsidP="00ED3045">
      <w:pPr>
        <w:widowControl w:val="0"/>
        <w:jc w:val="right"/>
        <w:rPr>
          <w:rFonts w:ascii="GHEA Grapalat" w:hAnsi="GHEA Grapalat"/>
          <w:i/>
          <w:sz w:val="22"/>
          <w:szCs w:val="22"/>
        </w:rPr>
      </w:pPr>
    </w:p>
    <w:p w:rsidR="00151A8C" w:rsidRPr="00151A8C" w:rsidRDefault="00151A8C" w:rsidP="00ED3045">
      <w:pPr>
        <w:widowControl w:val="0"/>
        <w:jc w:val="right"/>
        <w:rPr>
          <w:rFonts w:ascii="GHEA Grapalat" w:hAnsi="GHEA Grapalat"/>
          <w:i/>
          <w:sz w:val="22"/>
          <w:szCs w:val="22"/>
        </w:rPr>
      </w:pPr>
    </w:p>
    <w:p w:rsidR="00EE7968" w:rsidRDefault="00EE7968" w:rsidP="00ED3045">
      <w:pPr>
        <w:widowControl w:val="0"/>
        <w:jc w:val="right"/>
        <w:rPr>
          <w:rFonts w:ascii="GHEA Grapalat" w:hAnsi="GHEA Grapalat"/>
          <w:i/>
          <w:sz w:val="22"/>
          <w:szCs w:val="22"/>
        </w:rPr>
      </w:pPr>
    </w:p>
    <w:p w:rsidR="003D2FE2" w:rsidRPr="00B138F3" w:rsidRDefault="003D2FE2" w:rsidP="00ED3045">
      <w:pPr>
        <w:widowControl w:val="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B138F3" w:rsidRDefault="003D2FE2" w:rsidP="00ED3045">
      <w:pPr>
        <w:widowControl w:val="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BD7F6A">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785C76">
        <w:rPr>
          <w:rFonts w:ascii="GHEA Grapalat" w:hAnsi="GHEA Grapalat"/>
          <w:i/>
          <w:sz w:val="22"/>
          <w:szCs w:val="22"/>
        </w:rPr>
        <w:t>MH-GHAPDZB-20/2</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8"/>
        <w:t>*</w:t>
      </w:r>
    </w:p>
    <w:p w:rsidR="003D2FE2" w:rsidRPr="00B138F3" w:rsidRDefault="003D2FE2" w:rsidP="00ED3045">
      <w:pPr>
        <w:widowControl w:val="0"/>
        <w:jc w:val="center"/>
        <w:rPr>
          <w:rFonts w:ascii="GHEA Grapalat" w:hAnsi="GHEA Grapalat"/>
          <w:b/>
          <w:sz w:val="22"/>
          <w:szCs w:val="22"/>
        </w:rPr>
      </w:pPr>
    </w:p>
    <w:p w:rsidR="003D2FE2" w:rsidRPr="00B138F3" w:rsidRDefault="003D2FE2" w:rsidP="00ED3045">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ED3045">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W w:w="0" w:type="auto"/>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ED3045">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ED3045">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9"/>
              <w:t>**</w:t>
            </w:r>
          </w:p>
        </w:tc>
      </w:tr>
    </w:tbl>
    <w:p w:rsidR="003D2FE2" w:rsidRPr="00B138F3" w:rsidRDefault="003D2FE2" w:rsidP="00ED3045">
      <w:pPr>
        <w:widowControl w:val="0"/>
        <w:rPr>
          <w:rFonts w:ascii="GHEA Grapalat" w:hAnsi="GHEA Grapalat" w:cs="GHEA Grapalat"/>
          <w:b/>
          <w:sz w:val="22"/>
          <w:szCs w:val="22"/>
        </w:rPr>
      </w:pPr>
    </w:p>
    <w:p w:rsidR="003D2FE2" w:rsidRPr="00B138F3" w:rsidRDefault="003D2FE2" w:rsidP="00ED3045">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ED3045">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ED3045">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ED3045">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ED3045">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ED3045">
      <w:pPr>
        <w:widowControl w:val="0"/>
        <w:ind w:firstLine="709"/>
        <w:jc w:val="both"/>
        <w:rPr>
          <w:rFonts w:ascii="GHEA Grapalat" w:hAnsi="GHEA Grapalat" w:cs="GHEA Grapalat"/>
          <w:sz w:val="22"/>
          <w:szCs w:val="22"/>
        </w:rPr>
      </w:pPr>
    </w:p>
    <w:p w:rsidR="003D2FE2" w:rsidRPr="00B138F3" w:rsidRDefault="003D2FE2" w:rsidP="00ED3045">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ED3045">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ED3045">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ED3045">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ED3045">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ED3045">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sidRPr="00B138F3">
        <w:rPr>
          <w:rFonts w:ascii="GHEA Grapalat" w:hAnsi="GHEA Grapalat"/>
          <w:sz w:val="22"/>
          <w:szCs w:val="22"/>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ED3045">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ED3045">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ED30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ED3045">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ED3045">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ED3045">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ED3045">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ED3045">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ED3045">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ED3045">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ED3045">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ED3045">
      <w:pPr>
        <w:widowControl w:val="0"/>
        <w:jc w:val="right"/>
        <w:rPr>
          <w:rFonts w:ascii="GHEA Grapalat" w:hAnsi="GHEA Grapalat"/>
          <w:sz w:val="22"/>
          <w:szCs w:val="22"/>
        </w:rPr>
      </w:pPr>
    </w:p>
    <w:p w:rsidR="003D2FE2" w:rsidRPr="00B138F3" w:rsidRDefault="003D2FE2" w:rsidP="00ED3045">
      <w:pPr>
        <w:widowControl w:val="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ED3045">
      <w:pPr>
        <w:widowControl w:val="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ED3045">
      <w:pPr>
        <w:widowControl w:val="0"/>
        <w:jc w:val="both"/>
        <w:rPr>
          <w:rFonts w:ascii="GHEA Grapalat" w:hAnsi="GHEA Grapalat"/>
          <w:sz w:val="22"/>
          <w:szCs w:val="22"/>
        </w:rPr>
      </w:pPr>
    </w:p>
    <w:p w:rsidR="003D2FE2" w:rsidRPr="00B138F3" w:rsidRDefault="003D2FE2" w:rsidP="00ED3045">
      <w:pPr>
        <w:widowControl w:val="0"/>
        <w:jc w:val="both"/>
        <w:rPr>
          <w:rFonts w:ascii="GHEA Grapalat" w:hAnsi="GHEA Grapalat"/>
          <w:sz w:val="22"/>
          <w:szCs w:val="22"/>
        </w:rPr>
      </w:pPr>
    </w:p>
    <w:p w:rsidR="003D2FE2" w:rsidRPr="00B138F3" w:rsidRDefault="003D2FE2" w:rsidP="00ED3045">
      <w:pPr>
        <w:rPr>
          <w:sz w:val="22"/>
          <w:szCs w:val="22"/>
        </w:rPr>
      </w:pPr>
    </w:p>
    <w:p w:rsidR="001005B0" w:rsidRPr="00B138F3" w:rsidRDefault="001005B0" w:rsidP="00ED3045">
      <w:pPr>
        <w:widowControl w:val="0"/>
        <w:ind w:left="567" w:right="565"/>
        <w:jc w:val="both"/>
        <w:rPr>
          <w:rFonts w:ascii="GHEA Grapalat" w:hAnsi="GHEA Grapalat"/>
          <w:sz w:val="22"/>
          <w:szCs w:val="22"/>
        </w:rPr>
      </w:pPr>
    </w:p>
    <w:p w:rsidR="001005B0" w:rsidRPr="00B138F3" w:rsidRDefault="001005B0" w:rsidP="00ED3045">
      <w:pPr>
        <w:widowControl w:val="0"/>
        <w:ind w:left="567" w:right="565"/>
        <w:jc w:val="center"/>
        <w:rPr>
          <w:rFonts w:ascii="GHEA Grapalat" w:hAnsi="GHEA Grapalat"/>
          <w:b/>
          <w:sz w:val="22"/>
          <w:szCs w:val="22"/>
        </w:rPr>
      </w:pPr>
    </w:p>
    <w:p w:rsidR="001005B0" w:rsidRPr="00B138F3" w:rsidRDefault="001005B0" w:rsidP="00ED3045">
      <w:pPr>
        <w:widowControl w:val="0"/>
        <w:ind w:left="567" w:right="565"/>
        <w:jc w:val="center"/>
        <w:rPr>
          <w:rFonts w:ascii="GHEA Grapalat" w:hAnsi="GHEA Grapalat"/>
          <w:b/>
          <w:sz w:val="22"/>
          <w:szCs w:val="22"/>
        </w:rPr>
      </w:pPr>
    </w:p>
    <w:p w:rsidR="001005B0" w:rsidRPr="00B138F3" w:rsidRDefault="001005B0" w:rsidP="00ED3045">
      <w:pPr>
        <w:widowControl w:val="0"/>
        <w:ind w:left="567" w:right="565"/>
        <w:jc w:val="center"/>
        <w:rPr>
          <w:rFonts w:ascii="GHEA Grapalat" w:hAnsi="GHEA Grapalat"/>
          <w:b/>
          <w:sz w:val="22"/>
          <w:szCs w:val="22"/>
        </w:rPr>
      </w:pPr>
    </w:p>
    <w:p w:rsidR="001005B0" w:rsidRPr="00B138F3" w:rsidRDefault="001005B0" w:rsidP="00ED3045">
      <w:pPr>
        <w:widowControl w:val="0"/>
        <w:ind w:left="567" w:right="565"/>
        <w:jc w:val="center"/>
        <w:rPr>
          <w:rFonts w:ascii="GHEA Grapalat" w:hAnsi="GHEA Grapalat"/>
          <w:b/>
          <w:sz w:val="22"/>
          <w:szCs w:val="22"/>
        </w:rPr>
      </w:pPr>
    </w:p>
    <w:p w:rsidR="001005B0" w:rsidRPr="00B138F3" w:rsidRDefault="001005B0" w:rsidP="00ED3045">
      <w:pPr>
        <w:widowControl w:val="0"/>
        <w:ind w:left="567" w:right="565"/>
        <w:jc w:val="center"/>
        <w:rPr>
          <w:rFonts w:ascii="GHEA Grapalat" w:hAnsi="GHEA Grapalat"/>
          <w:b/>
        </w:rPr>
      </w:pPr>
    </w:p>
    <w:tbl>
      <w:tblPr>
        <w:tblpPr w:leftFromText="180" w:rightFromText="180" w:vertAnchor="page" w:horzAnchor="margin" w:tblpXSpec="center" w:tblpY="1003"/>
        <w:tblW w:w="10173" w:type="dxa"/>
        <w:tblLook w:val="0000" w:firstRow="0" w:lastRow="0" w:firstColumn="0" w:lastColumn="0" w:noHBand="0" w:noVBand="0"/>
      </w:tblPr>
      <w:tblGrid>
        <w:gridCol w:w="5616"/>
        <w:gridCol w:w="4557"/>
      </w:tblGrid>
      <w:tr w:rsidR="00B138F3" w:rsidRPr="00B138F3" w:rsidTr="001F562D">
        <w:trPr>
          <w:trHeight w:val="352"/>
        </w:trPr>
        <w:tc>
          <w:tcPr>
            <w:tcW w:w="10173"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D3045">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1F562D">
        <w:trPr>
          <w:trHeight w:val="352"/>
        </w:trPr>
        <w:tc>
          <w:tcPr>
            <w:tcW w:w="10173"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D3045">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1F562D">
        <w:trPr>
          <w:trHeight w:val="349"/>
        </w:trPr>
        <w:tc>
          <w:tcPr>
            <w:tcW w:w="10173"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D3045">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1F562D">
        <w:trPr>
          <w:trHeight w:val="345"/>
        </w:trPr>
        <w:tc>
          <w:tcPr>
            <w:tcW w:w="10173"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lastRenderedPageBreak/>
              <w:t>4.</w:t>
            </w:r>
            <w:r w:rsidRPr="00B138F3">
              <w:rPr>
                <w:rFonts w:ascii="GHEA Grapalat" w:hAnsi="GHEA Grapalat"/>
              </w:rPr>
              <w:tab/>
              <w:t>Наименование, или имя, фамилия плательщика (Компания:</w:t>
            </w:r>
          </w:p>
        </w:tc>
      </w:tr>
      <w:tr w:rsidR="00B138F3" w:rsidRPr="00B138F3" w:rsidTr="001F562D">
        <w:trPr>
          <w:trHeight w:val="361"/>
        </w:trPr>
        <w:tc>
          <w:tcPr>
            <w:tcW w:w="10173"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1F562D">
        <w:trPr>
          <w:trHeight w:val="433"/>
        </w:trPr>
        <w:tc>
          <w:tcPr>
            <w:tcW w:w="10173"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1F562D">
        <w:trPr>
          <w:trHeight w:val="352"/>
        </w:trPr>
        <w:tc>
          <w:tcPr>
            <w:tcW w:w="10173"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1F562D">
        <w:trPr>
          <w:trHeight w:val="442"/>
        </w:trPr>
        <w:tc>
          <w:tcPr>
            <w:tcW w:w="10173"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1F562D">
        <w:trPr>
          <w:trHeight w:val="352"/>
        </w:trPr>
        <w:tc>
          <w:tcPr>
            <w:tcW w:w="10173"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1F562D">
        <w:trPr>
          <w:trHeight w:val="352"/>
        </w:trPr>
        <w:tc>
          <w:tcPr>
            <w:tcW w:w="10173"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1F562D">
        <w:trPr>
          <w:trHeight w:val="343"/>
        </w:trPr>
        <w:tc>
          <w:tcPr>
            <w:tcW w:w="10173"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1F562D">
        <w:trPr>
          <w:trHeight w:val="361"/>
        </w:trPr>
        <w:tc>
          <w:tcPr>
            <w:tcW w:w="10173"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1F562D">
        <w:trPr>
          <w:trHeight w:val="433"/>
        </w:trPr>
        <w:tc>
          <w:tcPr>
            <w:tcW w:w="10173"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1F562D">
        <w:trPr>
          <w:trHeight w:val="442"/>
        </w:trPr>
        <w:tc>
          <w:tcPr>
            <w:tcW w:w="10173"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1F562D">
        <w:trPr>
          <w:trHeight w:val="442"/>
        </w:trPr>
        <w:tc>
          <w:tcPr>
            <w:tcW w:w="10173"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1F562D">
        <w:trPr>
          <w:trHeight w:val="442"/>
        </w:trPr>
        <w:tc>
          <w:tcPr>
            <w:tcW w:w="10173"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1F562D">
        <w:trPr>
          <w:trHeight w:val="442"/>
        </w:trPr>
        <w:tc>
          <w:tcPr>
            <w:tcW w:w="10173"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1F562D">
        <w:trPr>
          <w:trHeight w:val="424"/>
        </w:trPr>
        <w:tc>
          <w:tcPr>
            <w:tcW w:w="10173" w:type="dxa"/>
            <w:gridSpan w:val="2"/>
            <w:tcBorders>
              <w:top w:val="single" w:sz="4" w:space="0" w:color="auto"/>
              <w:left w:val="single" w:sz="4" w:space="0" w:color="auto"/>
              <w:right w:val="single" w:sz="4" w:space="0" w:color="000000"/>
            </w:tcBorders>
            <w:noWrap/>
            <w:vAlign w:val="bottom"/>
          </w:tcPr>
          <w:p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1F562D">
        <w:trPr>
          <w:trHeight w:val="704"/>
        </w:trPr>
        <w:tc>
          <w:tcPr>
            <w:tcW w:w="10173"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D3045">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1F562D">
        <w:trPr>
          <w:trHeight w:val="704"/>
        </w:trPr>
        <w:tc>
          <w:tcPr>
            <w:tcW w:w="10173"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ED3045">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1F562D">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ED3045">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ED3045">
            <w:pPr>
              <w:widowControl w:val="0"/>
              <w:rPr>
                <w:rFonts w:ascii="GHEA Grapalat" w:hAnsi="GHEA Grapalat" w:cs="Sylfaen"/>
              </w:rPr>
            </w:pPr>
          </w:p>
          <w:p w:rsidR="00C3421C" w:rsidRPr="00B138F3" w:rsidRDefault="00C3421C" w:rsidP="00ED3045">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ED3045">
            <w:pPr>
              <w:widowControl w:val="0"/>
              <w:rPr>
                <w:rFonts w:ascii="GHEA Grapalat" w:hAnsi="GHEA Grapalat" w:cs="Sylfaen"/>
              </w:rPr>
            </w:pPr>
          </w:p>
          <w:p w:rsidR="00C3421C" w:rsidRPr="00B138F3" w:rsidRDefault="00C3421C" w:rsidP="00ED3045">
            <w:pPr>
              <w:widowControl w:val="0"/>
              <w:jc w:val="right"/>
              <w:rPr>
                <w:rFonts w:ascii="GHEA Grapalat" w:hAnsi="GHEA Grapalat" w:cs="Sylfaen"/>
              </w:rPr>
            </w:pPr>
            <w:r w:rsidRPr="00B138F3">
              <w:rPr>
                <w:rFonts w:ascii="GHEA Grapalat" w:hAnsi="GHEA Grapalat"/>
              </w:rPr>
              <w:t>/____________________/</w:t>
            </w:r>
          </w:p>
          <w:p w:rsidR="00C3421C" w:rsidRPr="00B138F3" w:rsidRDefault="00C3421C" w:rsidP="00ED3045">
            <w:pPr>
              <w:widowControl w:val="0"/>
              <w:rPr>
                <w:rFonts w:ascii="GHEA Grapalat" w:hAnsi="GHEA Grapalat" w:cs="Sylfaen"/>
              </w:rPr>
            </w:pPr>
          </w:p>
          <w:p w:rsidR="00C3421C" w:rsidRPr="00B138F3" w:rsidRDefault="00C3421C" w:rsidP="00ED3045">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ED3045">
            <w:pPr>
              <w:widowControl w:val="0"/>
              <w:rPr>
                <w:rFonts w:ascii="GHEA Grapalat" w:hAnsi="GHEA Grapalat" w:cs="Sylfaen"/>
              </w:rPr>
            </w:pPr>
          </w:p>
        </w:tc>
        <w:tc>
          <w:tcPr>
            <w:tcW w:w="4557" w:type="dxa"/>
            <w:tcBorders>
              <w:top w:val="nil"/>
              <w:left w:val="nil"/>
              <w:bottom w:val="single" w:sz="4" w:space="0" w:color="auto"/>
              <w:right w:val="single" w:sz="4" w:space="0" w:color="auto"/>
            </w:tcBorders>
            <w:noWrap/>
          </w:tcPr>
          <w:p w:rsidR="00C3421C" w:rsidRPr="00B138F3" w:rsidRDefault="00C3421C" w:rsidP="00ED3045">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ED3045">
            <w:pPr>
              <w:widowControl w:val="0"/>
              <w:rPr>
                <w:rFonts w:ascii="GHEA Grapalat" w:hAnsi="GHEA Grapalat" w:cs="Sylfaen"/>
              </w:rPr>
            </w:pPr>
          </w:p>
          <w:p w:rsidR="00C3421C" w:rsidRPr="00B138F3" w:rsidRDefault="00C3421C" w:rsidP="00ED3045">
            <w:pPr>
              <w:widowControl w:val="0"/>
              <w:jc w:val="right"/>
              <w:rPr>
                <w:rFonts w:ascii="GHEA Grapalat" w:hAnsi="GHEA Grapalat" w:cs="Sylfaen"/>
              </w:rPr>
            </w:pPr>
            <w:r w:rsidRPr="00B138F3">
              <w:rPr>
                <w:rFonts w:ascii="GHEA Grapalat" w:hAnsi="GHEA Grapalat"/>
              </w:rPr>
              <w:t>/____________________/</w:t>
            </w:r>
          </w:p>
          <w:p w:rsidR="00C3421C" w:rsidRPr="00B138F3" w:rsidRDefault="00C3421C" w:rsidP="00ED3045">
            <w:pPr>
              <w:widowControl w:val="0"/>
              <w:jc w:val="right"/>
              <w:rPr>
                <w:rFonts w:ascii="GHEA Grapalat" w:hAnsi="GHEA Grapalat" w:cs="Tahoma"/>
              </w:rPr>
            </w:pPr>
          </w:p>
          <w:p w:rsidR="00C3421C" w:rsidRPr="00B138F3" w:rsidRDefault="00C3421C" w:rsidP="00ED3045">
            <w:pPr>
              <w:widowControl w:val="0"/>
              <w:jc w:val="right"/>
              <w:rPr>
                <w:rFonts w:ascii="GHEA Grapalat" w:hAnsi="GHEA Grapalat" w:cs="Sylfaen"/>
              </w:rPr>
            </w:pPr>
            <w:r w:rsidRPr="00B138F3">
              <w:rPr>
                <w:rFonts w:ascii="GHEA Grapalat" w:hAnsi="GHEA Grapalat"/>
              </w:rPr>
              <w:t>/____________________/</w:t>
            </w:r>
          </w:p>
          <w:p w:rsidR="00C3421C" w:rsidRPr="00B138F3" w:rsidRDefault="00C3421C" w:rsidP="00ED3045">
            <w:pPr>
              <w:widowControl w:val="0"/>
              <w:rPr>
                <w:rFonts w:ascii="GHEA Grapalat" w:hAnsi="GHEA Grapalat" w:cs="Sylfaen"/>
              </w:rPr>
            </w:pPr>
          </w:p>
          <w:p w:rsidR="00C3421C" w:rsidRPr="00B138F3" w:rsidRDefault="00C3421C" w:rsidP="00ED3045">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1F562D">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ED3045">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ED3045">
            <w:pPr>
              <w:widowControl w:val="0"/>
              <w:rPr>
                <w:rFonts w:ascii="GHEA Grapalat" w:hAnsi="GHEA Grapalat"/>
              </w:rPr>
            </w:pPr>
          </w:p>
          <w:p w:rsidR="00C3421C" w:rsidRPr="00B138F3" w:rsidRDefault="00C3421C" w:rsidP="00ED3045">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ED3045">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ED3045">
            <w:pPr>
              <w:widowControl w:val="0"/>
              <w:rPr>
                <w:rFonts w:ascii="GHEA Grapalat" w:hAnsi="GHEA Grapalat" w:cs="Tahoma"/>
              </w:rPr>
            </w:pPr>
          </w:p>
          <w:p w:rsidR="00C3421C" w:rsidRPr="00B138F3" w:rsidRDefault="00C3421C" w:rsidP="00ED3045">
            <w:pPr>
              <w:widowControl w:val="0"/>
              <w:rPr>
                <w:rFonts w:ascii="GHEA Grapalat" w:hAnsi="GHEA Grapalat" w:cs="Arial"/>
              </w:rPr>
            </w:pPr>
          </w:p>
        </w:tc>
        <w:tc>
          <w:tcPr>
            <w:tcW w:w="4557" w:type="dxa"/>
            <w:tcBorders>
              <w:top w:val="single" w:sz="4" w:space="0" w:color="auto"/>
              <w:left w:val="nil"/>
              <w:right w:val="single" w:sz="4" w:space="0" w:color="auto"/>
            </w:tcBorders>
            <w:noWrap/>
          </w:tcPr>
          <w:p w:rsidR="00C3421C" w:rsidRPr="00B138F3" w:rsidRDefault="00C3421C" w:rsidP="00ED3045">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ED3045">
            <w:pPr>
              <w:widowControl w:val="0"/>
              <w:rPr>
                <w:rFonts w:ascii="GHEA Grapalat" w:hAnsi="GHEA Grapalat" w:cs="Tahoma"/>
              </w:rPr>
            </w:pPr>
          </w:p>
          <w:p w:rsidR="00C3421C" w:rsidRPr="00B138F3" w:rsidRDefault="00C3421C" w:rsidP="00ED3045">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ED3045">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ED3045">
            <w:pPr>
              <w:widowControl w:val="0"/>
              <w:rPr>
                <w:rFonts w:ascii="GHEA Grapalat" w:hAnsi="GHEA Grapalat" w:cs="Arial"/>
              </w:rPr>
            </w:pPr>
          </w:p>
        </w:tc>
      </w:tr>
      <w:tr w:rsidR="00B138F3" w:rsidRPr="00B138F3" w:rsidTr="001F562D">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ED3045">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C3421C" w:rsidRPr="00B138F3" w:rsidRDefault="00C3421C" w:rsidP="00ED3045">
            <w:pPr>
              <w:widowControl w:val="0"/>
              <w:rPr>
                <w:rFonts w:ascii="GHEA Grapalat" w:hAnsi="GHEA Grapalat" w:cs="Sylfaen"/>
              </w:rPr>
            </w:pPr>
          </w:p>
          <w:p w:rsidR="00C3421C" w:rsidRPr="00B138F3" w:rsidRDefault="00C3421C" w:rsidP="00ED3045">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4557" w:type="dxa"/>
            <w:tcBorders>
              <w:top w:val="nil"/>
              <w:left w:val="nil"/>
              <w:bottom w:val="single" w:sz="4" w:space="0" w:color="auto"/>
              <w:right w:val="single" w:sz="4" w:space="0" w:color="auto"/>
            </w:tcBorders>
            <w:noWrap/>
            <w:vAlign w:val="bottom"/>
          </w:tcPr>
          <w:p w:rsidR="00C3421C" w:rsidRPr="00B138F3" w:rsidRDefault="00C3421C" w:rsidP="00ED3045">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ED3045">
            <w:pPr>
              <w:widowControl w:val="0"/>
              <w:rPr>
                <w:rFonts w:ascii="GHEA Grapalat" w:hAnsi="GHEA Grapalat"/>
              </w:rPr>
            </w:pPr>
          </w:p>
          <w:p w:rsidR="00C3421C" w:rsidRPr="00B138F3" w:rsidRDefault="00C3421C" w:rsidP="00ED3045">
            <w:pPr>
              <w:widowControl w:val="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ED3045">
      <w:pPr>
        <w:widowControl w:val="0"/>
        <w:jc w:val="center"/>
        <w:rPr>
          <w:rFonts w:ascii="GHEA Grapalat" w:hAnsi="GHEA Grapalat" w:cs="Sylfaen"/>
        </w:rPr>
      </w:pPr>
    </w:p>
    <w:p w:rsidR="00C3421C" w:rsidRPr="00B138F3" w:rsidRDefault="00C3421C" w:rsidP="00ED3045">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ED3045">
      <w:pPr>
        <w:rPr>
          <w:rFonts w:ascii="GHEA Grapalat" w:hAnsi="GHEA Grapalat" w:cs="Sylfaen"/>
        </w:rPr>
      </w:pPr>
      <w:r w:rsidRPr="00B138F3">
        <w:rPr>
          <w:rFonts w:ascii="GHEA Grapalat" w:hAnsi="GHEA Grapalat" w:cs="Sylfaen"/>
        </w:rPr>
        <w:br w:type="page"/>
      </w:r>
    </w:p>
    <w:p w:rsidR="00C3421C" w:rsidRPr="00B138F3" w:rsidRDefault="00C3421C" w:rsidP="00ED3045">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10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395"/>
      </w:tblGrid>
      <w:tr w:rsidR="00B138F3" w:rsidRPr="00B138F3" w:rsidTr="001F562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1F562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4</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ED3045">
            <w:pPr>
              <w:widowControl w:val="0"/>
              <w:jc w:val="center"/>
              <w:rPr>
                <w:rFonts w:ascii="GHEA Grapalat" w:hAnsi="GHEA Grapalat"/>
                <w:sz w:val="18"/>
                <w:szCs w:val="18"/>
              </w:rPr>
            </w:pP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B138F3">
              <w:rPr>
                <w:rFonts w:ascii="GHEA Grapalat" w:hAnsi="GHEA Grapalat"/>
                <w:sz w:val="18"/>
                <w:szCs w:val="18"/>
              </w:rPr>
              <w:lastRenderedPageBreak/>
              <w:t>лицом</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ED3045">
            <w:pPr>
              <w:widowControl w:val="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ED3045">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ED3045">
            <w:pPr>
              <w:widowControl w:val="0"/>
              <w:jc w:val="center"/>
              <w:rPr>
                <w:rFonts w:ascii="GHEA Grapalat" w:hAnsi="GHEA Grapalat"/>
                <w:sz w:val="18"/>
                <w:szCs w:val="18"/>
              </w:rPr>
            </w:pP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w:t>
            </w:r>
            <w:r w:rsidRPr="00B138F3">
              <w:rPr>
                <w:rFonts w:ascii="GHEA Grapalat" w:hAnsi="GHEA Grapalat"/>
                <w:sz w:val="18"/>
                <w:szCs w:val="18"/>
              </w:rPr>
              <w:lastRenderedPageBreak/>
              <w:t xml:space="preserve">(филиала)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p>
        </w:tc>
      </w:tr>
      <w:tr w:rsidR="00B138F3"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p>
        </w:tc>
      </w:tr>
      <w:tr w:rsidR="00FF3DE9" w:rsidRPr="00B138F3" w:rsidTr="001F562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ED304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395" w:type="dxa"/>
            <w:tcBorders>
              <w:top w:val="single" w:sz="4" w:space="0" w:color="auto"/>
              <w:left w:val="single" w:sz="4" w:space="0" w:color="auto"/>
              <w:bottom w:val="single" w:sz="4" w:space="0" w:color="auto"/>
              <w:right w:val="single" w:sz="4" w:space="0" w:color="auto"/>
            </w:tcBorders>
          </w:tcPr>
          <w:p w:rsidR="00C3421C" w:rsidRPr="00B138F3" w:rsidRDefault="00C3421C" w:rsidP="00ED3045">
            <w:pPr>
              <w:widowControl w:val="0"/>
              <w:jc w:val="center"/>
              <w:rPr>
                <w:rFonts w:ascii="GHEA Grapalat" w:hAnsi="GHEA Grapalat"/>
                <w:sz w:val="18"/>
                <w:szCs w:val="18"/>
              </w:rPr>
            </w:pPr>
          </w:p>
        </w:tc>
      </w:tr>
    </w:tbl>
    <w:p w:rsidR="001005B0" w:rsidRPr="00B138F3" w:rsidRDefault="001005B0" w:rsidP="00ED3045">
      <w:pPr>
        <w:widowControl w:val="0"/>
        <w:ind w:left="567" w:right="565"/>
        <w:jc w:val="center"/>
        <w:rPr>
          <w:rFonts w:ascii="GHEA Grapalat" w:hAnsi="GHEA Grapalat"/>
          <w:b/>
        </w:rPr>
      </w:pPr>
    </w:p>
    <w:p w:rsidR="001005B0" w:rsidRPr="00B138F3" w:rsidRDefault="001005B0" w:rsidP="00ED3045">
      <w:pPr>
        <w:widowControl w:val="0"/>
        <w:ind w:left="567" w:right="565"/>
        <w:jc w:val="center"/>
        <w:rPr>
          <w:rFonts w:ascii="GHEA Grapalat" w:hAnsi="GHEA Grapalat"/>
          <w:b/>
        </w:rPr>
      </w:pPr>
    </w:p>
    <w:p w:rsidR="001005B0" w:rsidRPr="00B138F3" w:rsidRDefault="001005B0" w:rsidP="00ED3045">
      <w:pPr>
        <w:widowControl w:val="0"/>
        <w:ind w:left="567" w:right="565"/>
        <w:jc w:val="center"/>
        <w:rPr>
          <w:rFonts w:ascii="GHEA Grapalat" w:hAnsi="GHEA Grapalat"/>
          <w:b/>
        </w:rPr>
      </w:pPr>
    </w:p>
    <w:p w:rsidR="001005B0" w:rsidRPr="00B138F3" w:rsidRDefault="001005B0" w:rsidP="00ED3045">
      <w:pPr>
        <w:widowControl w:val="0"/>
        <w:ind w:left="567" w:right="565"/>
        <w:jc w:val="center"/>
        <w:rPr>
          <w:rFonts w:ascii="GHEA Grapalat" w:hAnsi="GHEA Grapalat"/>
          <w:b/>
        </w:rPr>
      </w:pPr>
    </w:p>
    <w:p w:rsidR="001005B0" w:rsidRPr="00B138F3" w:rsidRDefault="001005B0" w:rsidP="00ED3045">
      <w:pPr>
        <w:widowControl w:val="0"/>
        <w:ind w:left="567" w:right="565"/>
        <w:jc w:val="center"/>
        <w:rPr>
          <w:rFonts w:ascii="GHEA Grapalat" w:hAnsi="GHEA Grapalat"/>
          <w:b/>
        </w:rPr>
      </w:pPr>
    </w:p>
    <w:p w:rsidR="001005B0" w:rsidRPr="00B138F3" w:rsidRDefault="001005B0" w:rsidP="00ED3045">
      <w:pPr>
        <w:widowControl w:val="0"/>
        <w:ind w:left="567" w:right="565"/>
        <w:jc w:val="center"/>
        <w:rPr>
          <w:rFonts w:ascii="GHEA Grapalat" w:hAnsi="GHEA Grapalat"/>
          <w:b/>
        </w:rPr>
      </w:pPr>
    </w:p>
    <w:p w:rsidR="001005B0" w:rsidRPr="00B138F3" w:rsidRDefault="001005B0" w:rsidP="00ED3045">
      <w:pPr>
        <w:widowControl w:val="0"/>
        <w:ind w:left="567" w:right="565"/>
        <w:jc w:val="center"/>
        <w:rPr>
          <w:rFonts w:ascii="GHEA Grapalat" w:hAnsi="GHEA Grapalat"/>
          <w:b/>
        </w:rPr>
      </w:pPr>
    </w:p>
    <w:p w:rsidR="001005B0" w:rsidRPr="00B138F3" w:rsidRDefault="001005B0" w:rsidP="00ED3045">
      <w:pPr>
        <w:widowControl w:val="0"/>
        <w:ind w:left="567" w:right="565"/>
        <w:jc w:val="center"/>
        <w:rPr>
          <w:rFonts w:ascii="GHEA Grapalat" w:hAnsi="GHEA Grapalat"/>
          <w:b/>
        </w:rPr>
      </w:pPr>
    </w:p>
    <w:p w:rsidR="001005B0" w:rsidRPr="00B138F3" w:rsidRDefault="001005B0" w:rsidP="00ED3045">
      <w:pPr>
        <w:widowControl w:val="0"/>
        <w:ind w:left="567" w:right="565"/>
        <w:jc w:val="center"/>
        <w:rPr>
          <w:rFonts w:ascii="GHEA Grapalat" w:hAnsi="GHEA Grapalat"/>
          <w:b/>
        </w:rPr>
      </w:pPr>
    </w:p>
    <w:p w:rsidR="001005B0" w:rsidRPr="00B138F3" w:rsidRDefault="001005B0" w:rsidP="00ED3045">
      <w:pPr>
        <w:widowControl w:val="0"/>
        <w:ind w:left="567" w:right="565"/>
        <w:jc w:val="center"/>
        <w:rPr>
          <w:rFonts w:ascii="GHEA Grapalat" w:hAnsi="GHEA Grapalat"/>
          <w:b/>
        </w:rPr>
      </w:pPr>
    </w:p>
    <w:p w:rsidR="001005B0" w:rsidRPr="00B138F3" w:rsidRDefault="001005B0" w:rsidP="00ED3045">
      <w:pPr>
        <w:widowControl w:val="0"/>
        <w:ind w:left="567" w:right="565"/>
        <w:jc w:val="center"/>
        <w:rPr>
          <w:rFonts w:ascii="GHEA Grapalat" w:hAnsi="GHEA Grapalat"/>
          <w:b/>
        </w:rPr>
      </w:pPr>
    </w:p>
    <w:p w:rsidR="001005B0" w:rsidRPr="00B138F3" w:rsidRDefault="001005B0" w:rsidP="00ED3045">
      <w:pPr>
        <w:widowControl w:val="0"/>
        <w:ind w:left="567" w:right="565"/>
        <w:jc w:val="center"/>
        <w:rPr>
          <w:rFonts w:ascii="GHEA Grapalat" w:hAnsi="GHEA Grapalat"/>
          <w:b/>
        </w:rPr>
      </w:pPr>
    </w:p>
    <w:p w:rsidR="001005B0" w:rsidRPr="00B138F3" w:rsidRDefault="001005B0" w:rsidP="00ED3045">
      <w:pPr>
        <w:widowControl w:val="0"/>
        <w:ind w:left="567" w:right="565"/>
        <w:jc w:val="center"/>
        <w:rPr>
          <w:rFonts w:ascii="GHEA Grapalat" w:hAnsi="GHEA Grapalat"/>
          <w:b/>
        </w:rPr>
      </w:pPr>
    </w:p>
    <w:p w:rsidR="001005B0" w:rsidRPr="00B138F3" w:rsidRDefault="001005B0" w:rsidP="00ED3045">
      <w:pPr>
        <w:widowControl w:val="0"/>
        <w:ind w:left="567" w:right="565"/>
        <w:jc w:val="center"/>
        <w:rPr>
          <w:rFonts w:ascii="GHEA Grapalat" w:hAnsi="GHEA Grapalat"/>
          <w:b/>
        </w:rPr>
      </w:pPr>
    </w:p>
    <w:p w:rsidR="001005B0" w:rsidRPr="00B138F3" w:rsidRDefault="001005B0" w:rsidP="00ED3045">
      <w:pPr>
        <w:widowControl w:val="0"/>
        <w:ind w:left="567" w:right="565"/>
        <w:jc w:val="center"/>
        <w:rPr>
          <w:rFonts w:ascii="GHEA Grapalat" w:hAnsi="GHEA Grapalat"/>
          <w:b/>
        </w:rPr>
      </w:pPr>
    </w:p>
    <w:p w:rsidR="001005B0" w:rsidRPr="00B138F3" w:rsidRDefault="001005B0" w:rsidP="00ED3045">
      <w:pPr>
        <w:widowControl w:val="0"/>
        <w:ind w:left="567" w:right="565"/>
        <w:jc w:val="center"/>
        <w:rPr>
          <w:rFonts w:ascii="GHEA Grapalat" w:hAnsi="GHEA Grapalat"/>
          <w:b/>
        </w:rPr>
      </w:pPr>
    </w:p>
    <w:p w:rsidR="001005B0" w:rsidRPr="00B138F3" w:rsidRDefault="001005B0" w:rsidP="00ED3045">
      <w:pPr>
        <w:widowControl w:val="0"/>
        <w:ind w:left="567" w:right="565"/>
        <w:jc w:val="center"/>
        <w:rPr>
          <w:rFonts w:ascii="GHEA Grapalat" w:hAnsi="GHEA Grapalat"/>
          <w:b/>
        </w:rPr>
      </w:pPr>
    </w:p>
    <w:p w:rsidR="00EE7968" w:rsidRDefault="00EE7968" w:rsidP="00ED3045">
      <w:pPr>
        <w:widowControl w:val="0"/>
        <w:ind w:firstLine="567"/>
        <w:jc w:val="right"/>
        <w:rPr>
          <w:rFonts w:ascii="GHEA Grapalat" w:hAnsi="GHEA Grapalat"/>
          <w:b/>
        </w:rPr>
      </w:pPr>
    </w:p>
    <w:p w:rsidR="00EE7968" w:rsidRDefault="00EE7968" w:rsidP="00ED3045">
      <w:pPr>
        <w:widowControl w:val="0"/>
        <w:ind w:firstLine="567"/>
        <w:jc w:val="right"/>
        <w:rPr>
          <w:rFonts w:ascii="GHEA Grapalat" w:hAnsi="GHEA Grapalat"/>
          <w:b/>
        </w:rPr>
      </w:pPr>
    </w:p>
    <w:p w:rsidR="00EE7968" w:rsidRDefault="00EE7968" w:rsidP="00ED3045">
      <w:pPr>
        <w:widowControl w:val="0"/>
        <w:ind w:firstLine="567"/>
        <w:jc w:val="right"/>
        <w:rPr>
          <w:rFonts w:ascii="GHEA Grapalat" w:hAnsi="GHEA Grapalat"/>
          <w:b/>
        </w:rPr>
      </w:pPr>
    </w:p>
    <w:p w:rsidR="00EE7968" w:rsidRDefault="00EE7968" w:rsidP="00ED3045">
      <w:pPr>
        <w:widowControl w:val="0"/>
        <w:ind w:firstLine="567"/>
        <w:jc w:val="right"/>
        <w:rPr>
          <w:rFonts w:ascii="GHEA Grapalat" w:hAnsi="GHEA Grapalat"/>
          <w:b/>
        </w:rPr>
      </w:pPr>
    </w:p>
    <w:p w:rsidR="00EE7968" w:rsidRDefault="00EE7968" w:rsidP="00ED3045">
      <w:pPr>
        <w:widowControl w:val="0"/>
        <w:ind w:firstLine="567"/>
        <w:jc w:val="right"/>
        <w:rPr>
          <w:rFonts w:ascii="GHEA Grapalat" w:hAnsi="GHEA Grapalat"/>
          <w:b/>
        </w:rPr>
      </w:pPr>
    </w:p>
    <w:p w:rsidR="00EE7968" w:rsidRDefault="00EE7968" w:rsidP="00ED3045">
      <w:pPr>
        <w:widowControl w:val="0"/>
        <w:ind w:firstLine="567"/>
        <w:jc w:val="right"/>
        <w:rPr>
          <w:rFonts w:ascii="GHEA Grapalat" w:hAnsi="GHEA Grapalat"/>
          <w:b/>
        </w:rPr>
      </w:pPr>
    </w:p>
    <w:p w:rsidR="00EE7968" w:rsidRDefault="00EE7968" w:rsidP="00ED3045">
      <w:pPr>
        <w:widowControl w:val="0"/>
        <w:ind w:firstLine="567"/>
        <w:jc w:val="right"/>
        <w:rPr>
          <w:rFonts w:ascii="GHEA Grapalat" w:hAnsi="GHEA Grapalat"/>
          <w:b/>
        </w:rPr>
      </w:pPr>
    </w:p>
    <w:p w:rsidR="00EE7968" w:rsidRDefault="00EE7968" w:rsidP="00ED3045">
      <w:pPr>
        <w:widowControl w:val="0"/>
        <w:ind w:firstLine="567"/>
        <w:jc w:val="right"/>
        <w:rPr>
          <w:rFonts w:ascii="GHEA Grapalat" w:hAnsi="GHEA Grapalat"/>
          <w:b/>
        </w:rPr>
      </w:pPr>
    </w:p>
    <w:p w:rsidR="00EE7968" w:rsidRDefault="00EE7968" w:rsidP="00ED3045">
      <w:pPr>
        <w:widowControl w:val="0"/>
        <w:ind w:firstLine="567"/>
        <w:jc w:val="right"/>
        <w:rPr>
          <w:rFonts w:ascii="GHEA Grapalat" w:hAnsi="GHEA Grapalat"/>
          <w:b/>
        </w:rPr>
      </w:pPr>
    </w:p>
    <w:p w:rsidR="00EE7968" w:rsidRDefault="00EE7968" w:rsidP="00ED3045">
      <w:pPr>
        <w:widowControl w:val="0"/>
        <w:ind w:firstLine="567"/>
        <w:jc w:val="right"/>
        <w:rPr>
          <w:rFonts w:ascii="GHEA Grapalat" w:hAnsi="GHEA Grapalat"/>
          <w:b/>
        </w:rPr>
      </w:pPr>
    </w:p>
    <w:p w:rsidR="00EE7968" w:rsidRDefault="00EE7968" w:rsidP="00ED3045">
      <w:pPr>
        <w:widowControl w:val="0"/>
        <w:jc w:val="right"/>
        <w:rPr>
          <w:rFonts w:ascii="GHEA Grapalat" w:hAnsi="GHEA Grapalat"/>
          <w:i/>
        </w:rPr>
      </w:pPr>
    </w:p>
    <w:p w:rsidR="000A214C" w:rsidRPr="00B138F3" w:rsidRDefault="000A214C" w:rsidP="00ED3045">
      <w:pPr>
        <w:widowControl w:val="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ED3045">
      <w:pPr>
        <w:widowControl w:val="0"/>
        <w:jc w:val="right"/>
        <w:rPr>
          <w:rFonts w:ascii="GHEA Grapalat" w:hAnsi="GHEA Grapalat" w:cs="GHEA Grapalat"/>
          <w:i/>
        </w:rPr>
      </w:pPr>
      <w:r w:rsidRPr="00B138F3">
        <w:rPr>
          <w:rFonts w:ascii="GHEA Grapalat" w:hAnsi="GHEA Grapalat"/>
          <w:i/>
        </w:rPr>
        <w:t xml:space="preserve">к Приглашению на </w:t>
      </w:r>
      <w:r w:rsidR="00BD7F6A">
        <w:rPr>
          <w:rFonts w:ascii="GHEA Grapalat" w:hAnsi="GHEA Grapalat"/>
          <w:i/>
        </w:rPr>
        <w:t>запрос котировок</w:t>
      </w:r>
      <w:r w:rsidRPr="00B138F3">
        <w:rPr>
          <w:rFonts w:ascii="GHEA Grapalat" w:hAnsi="GHEA Grapalat"/>
          <w:i/>
        </w:rPr>
        <w:br/>
        <w:t>под кодом "</w:t>
      </w:r>
      <w:r w:rsidR="00785C76">
        <w:rPr>
          <w:rFonts w:ascii="GHEA Grapalat" w:hAnsi="GHEA Grapalat"/>
          <w:i/>
        </w:rPr>
        <w:t>MH-GHAPDZB-20/2</w:t>
      </w:r>
      <w:r w:rsidRPr="00B138F3">
        <w:rPr>
          <w:rFonts w:ascii="GHEA Grapalat" w:hAnsi="GHEA Grapalat"/>
          <w:i/>
        </w:rPr>
        <w:t>"</w:t>
      </w:r>
      <w:r w:rsidRPr="00B138F3">
        <w:rPr>
          <w:rStyle w:val="af6"/>
          <w:rFonts w:ascii="GHEA Grapalat" w:hAnsi="GHEA Grapalat"/>
          <w:i/>
        </w:rPr>
        <w:footnoteReference w:customMarkFollows="1" w:id="20"/>
        <w:t>*</w:t>
      </w:r>
    </w:p>
    <w:p w:rsidR="00AF4211" w:rsidRPr="00B138F3" w:rsidRDefault="00AF4211" w:rsidP="00ED3045">
      <w:pPr>
        <w:widowControl w:val="0"/>
        <w:jc w:val="center"/>
        <w:rPr>
          <w:rFonts w:ascii="GHEA Grapalat" w:hAnsi="GHEA Grapalat"/>
          <w:b/>
        </w:rPr>
      </w:pPr>
    </w:p>
    <w:p w:rsidR="000A214C" w:rsidRPr="00B138F3" w:rsidRDefault="000A214C" w:rsidP="00ED3045">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ED3045">
      <w:pPr>
        <w:widowControl w:val="0"/>
        <w:jc w:val="center"/>
        <w:rPr>
          <w:rFonts w:ascii="GHEA Grapalat" w:hAnsi="GHEA Grapalat" w:cs="GHEA Grapalat"/>
          <w:b/>
        </w:rPr>
      </w:pPr>
      <w:r w:rsidRPr="00B138F3">
        <w:rPr>
          <w:rFonts w:ascii="GHEA Grapalat" w:hAnsi="GHEA Grapalat"/>
          <w:b/>
        </w:rPr>
        <w:t>(обеспечение договора)</w:t>
      </w:r>
    </w:p>
    <w:tbl>
      <w:tblPr>
        <w:tblW w:w="0" w:type="auto"/>
        <w:tblLook w:val="04A0" w:firstRow="1" w:lastRow="0" w:firstColumn="1" w:lastColumn="0" w:noHBand="0" w:noVBand="1"/>
      </w:tblPr>
      <w:tblGrid>
        <w:gridCol w:w="4786"/>
        <w:gridCol w:w="4500"/>
      </w:tblGrid>
      <w:tr w:rsidR="00FF3DE9" w:rsidRPr="00B138F3" w:rsidTr="00ED3045">
        <w:tc>
          <w:tcPr>
            <w:tcW w:w="4786" w:type="dxa"/>
          </w:tcPr>
          <w:p w:rsidR="000A214C" w:rsidRPr="00B138F3" w:rsidRDefault="000A214C" w:rsidP="00ED3045">
            <w:pPr>
              <w:widowControl w:val="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ED3045">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1"/>
              <w:t>**</w:t>
            </w:r>
          </w:p>
        </w:tc>
      </w:tr>
    </w:tbl>
    <w:p w:rsidR="000A214C" w:rsidRPr="00B138F3" w:rsidRDefault="000A214C" w:rsidP="00ED3045">
      <w:pPr>
        <w:widowControl w:val="0"/>
        <w:rPr>
          <w:rFonts w:ascii="GHEA Grapalat" w:hAnsi="GHEA Grapalat" w:cs="GHEA Grapalat"/>
          <w:b/>
        </w:rPr>
      </w:pPr>
    </w:p>
    <w:p w:rsidR="000A214C" w:rsidRPr="00B138F3" w:rsidRDefault="000A214C" w:rsidP="00ED3045">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D3045">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D3045">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D3045">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D3045">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D3045">
      <w:pPr>
        <w:widowControl w:val="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ED3045">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ED3045">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ED3045">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ED3045">
      <w:pPr>
        <w:widowControl w:val="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w:t>
      </w:r>
      <w:r w:rsidRPr="00B138F3">
        <w:rPr>
          <w:rFonts w:ascii="GHEA Grapalat" w:hAnsi="GHEA Grapalat"/>
        </w:rPr>
        <w:lastRenderedPageBreak/>
        <w:t xml:space="preserve">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D3045">
      <w:pPr>
        <w:widowControl w:val="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ED3045">
      <w:pPr>
        <w:widowControl w:val="0"/>
        <w:tabs>
          <w:tab w:val="left" w:pos="1134"/>
        </w:tabs>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D3045">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подписаны уполномоченным Компанией </w:t>
      </w:r>
      <w:r w:rsidRPr="00B138F3">
        <w:rPr>
          <w:rFonts w:ascii="GHEA Grapalat" w:hAnsi="GHEA Grapalat"/>
        </w:rPr>
        <w:lastRenderedPageBreak/>
        <w:t>лицом.</w:t>
      </w:r>
    </w:p>
    <w:p w:rsidR="000A214C" w:rsidRPr="00B138F3" w:rsidRDefault="000A214C" w:rsidP="00ED3045">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ED3045">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D3045">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ED3045">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D3045">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ED3045">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D3045">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ED3045">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ED3045">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ED3045">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D3045">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ED3045">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D3045">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ED3045">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ED3045">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598" w:type="dxa"/>
        <w:tblLook w:val="0000" w:firstRow="0" w:lastRow="0" w:firstColumn="0" w:lastColumn="0" w:noHBand="0" w:noVBand="0"/>
      </w:tblPr>
      <w:tblGrid>
        <w:gridCol w:w="5616"/>
        <w:gridCol w:w="4982"/>
      </w:tblGrid>
      <w:tr w:rsidR="00B138F3" w:rsidRPr="00B138F3" w:rsidTr="001F562D">
        <w:trPr>
          <w:trHeight w:val="35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D3045">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1F562D">
        <w:trPr>
          <w:trHeight w:val="35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D3045">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1F562D">
        <w:trPr>
          <w:trHeight w:val="349"/>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D3045">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1F562D">
        <w:trPr>
          <w:trHeight w:val="345"/>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1F562D">
        <w:trPr>
          <w:trHeight w:val="361"/>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1F562D">
        <w:trPr>
          <w:trHeight w:val="433"/>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1F562D">
        <w:trPr>
          <w:trHeight w:val="35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1F562D">
        <w:trPr>
          <w:trHeight w:val="44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1F562D">
        <w:trPr>
          <w:trHeight w:val="35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1F562D">
        <w:trPr>
          <w:trHeight w:val="35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1F562D">
        <w:trPr>
          <w:trHeight w:val="343"/>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1F562D">
        <w:trPr>
          <w:trHeight w:val="361"/>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1F562D">
        <w:trPr>
          <w:trHeight w:val="433"/>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1F562D">
        <w:trPr>
          <w:trHeight w:val="44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1F562D">
        <w:trPr>
          <w:trHeight w:val="44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1F562D">
        <w:trPr>
          <w:trHeight w:val="44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1F562D">
        <w:trPr>
          <w:trHeight w:val="44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1F562D">
        <w:trPr>
          <w:trHeight w:val="424"/>
        </w:trPr>
        <w:tc>
          <w:tcPr>
            <w:tcW w:w="10598" w:type="dxa"/>
            <w:gridSpan w:val="2"/>
            <w:tcBorders>
              <w:top w:val="single" w:sz="4" w:space="0" w:color="auto"/>
              <w:left w:val="single" w:sz="4" w:space="0" w:color="auto"/>
              <w:right w:val="single" w:sz="4" w:space="0" w:color="000000"/>
            </w:tcBorders>
            <w:noWrap/>
            <w:vAlign w:val="bottom"/>
          </w:tcPr>
          <w:p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1F562D">
        <w:trPr>
          <w:trHeight w:val="704"/>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D3045">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1F562D">
        <w:trPr>
          <w:trHeight w:val="704"/>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ED3045">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1F562D">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ED3045">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ED3045">
            <w:pPr>
              <w:widowControl w:val="0"/>
              <w:rPr>
                <w:rFonts w:ascii="GHEA Grapalat" w:hAnsi="GHEA Grapalat" w:cs="Sylfaen"/>
              </w:rPr>
            </w:pPr>
          </w:p>
          <w:p w:rsidR="00BE2572" w:rsidRPr="00B138F3" w:rsidRDefault="00BE2572" w:rsidP="00ED3045">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ED3045">
            <w:pPr>
              <w:widowControl w:val="0"/>
              <w:rPr>
                <w:rFonts w:ascii="GHEA Grapalat" w:hAnsi="GHEA Grapalat" w:cs="Sylfaen"/>
              </w:rPr>
            </w:pPr>
          </w:p>
          <w:p w:rsidR="00BE2572" w:rsidRPr="00B138F3" w:rsidRDefault="00BE2572" w:rsidP="00ED3045">
            <w:pPr>
              <w:widowControl w:val="0"/>
              <w:jc w:val="right"/>
              <w:rPr>
                <w:rFonts w:ascii="GHEA Grapalat" w:hAnsi="GHEA Grapalat" w:cs="Sylfaen"/>
              </w:rPr>
            </w:pPr>
            <w:r w:rsidRPr="00B138F3">
              <w:rPr>
                <w:rFonts w:ascii="GHEA Grapalat" w:hAnsi="GHEA Grapalat"/>
              </w:rPr>
              <w:t>/____________________/</w:t>
            </w:r>
          </w:p>
          <w:p w:rsidR="00BE2572" w:rsidRPr="00B138F3" w:rsidRDefault="00BE2572" w:rsidP="00ED3045">
            <w:pPr>
              <w:widowControl w:val="0"/>
              <w:rPr>
                <w:rFonts w:ascii="GHEA Grapalat" w:hAnsi="GHEA Grapalat" w:cs="Sylfaen"/>
              </w:rPr>
            </w:pPr>
          </w:p>
          <w:p w:rsidR="00BE2572" w:rsidRPr="00B138F3" w:rsidRDefault="00BE2572" w:rsidP="00ED3045">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ED3045">
            <w:pPr>
              <w:widowControl w:val="0"/>
              <w:rPr>
                <w:rFonts w:ascii="GHEA Grapalat" w:hAnsi="GHEA Grapalat" w:cs="Sylfaen"/>
              </w:rPr>
            </w:pPr>
          </w:p>
        </w:tc>
        <w:tc>
          <w:tcPr>
            <w:tcW w:w="4982" w:type="dxa"/>
            <w:tcBorders>
              <w:top w:val="nil"/>
              <w:left w:val="nil"/>
              <w:bottom w:val="single" w:sz="4" w:space="0" w:color="auto"/>
              <w:right w:val="single" w:sz="4" w:space="0" w:color="auto"/>
            </w:tcBorders>
            <w:noWrap/>
          </w:tcPr>
          <w:p w:rsidR="00BE2572" w:rsidRPr="00B138F3" w:rsidRDefault="00BE2572" w:rsidP="00ED3045">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ED3045">
            <w:pPr>
              <w:widowControl w:val="0"/>
              <w:rPr>
                <w:rFonts w:ascii="GHEA Grapalat" w:hAnsi="GHEA Grapalat" w:cs="Sylfaen"/>
              </w:rPr>
            </w:pPr>
          </w:p>
          <w:p w:rsidR="00BE2572" w:rsidRPr="00B138F3" w:rsidRDefault="00BE2572" w:rsidP="00ED3045">
            <w:pPr>
              <w:widowControl w:val="0"/>
              <w:jc w:val="right"/>
              <w:rPr>
                <w:rFonts w:ascii="GHEA Grapalat" w:hAnsi="GHEA Grapalat" w:cs="Sylfaen"/>
              </w:rPr>
            </w:pPr>
            <w:r w:rsidRPr="00B138F3">
              <w:rPr>
                <w:rFonts w:ascii="GHEA Grapalat" w:hAnsi="GHEA Grapalat"/>
              </w:rPr>
              <w:t>/____________________/</w:t>
            </w:r>
          </w:p>
          <w:p w:rsidR="00BE2572" w:rsidRPr="00B138F3" w:rsidRDefault="00BE2572" w:rsidP="00ED3045">
            <w:pPr>
              <w:widowControl w:val="0"/>
              <w:jc w:val="right"/>
              <w:rPr>
                <w:rFonts w:ascii="GHEA Grapalat" w:hAnsi="GHEA Grapalat" w:cs="Tahoma"/>
              </w:rPr>
            </w:pPr>
          </w:p>
          <w:p w:rsidR="00BE2572" w:rsidRPr="00B138F3" w:rsidRDefault="00BE2572" w:rsidP="00ED3045">
            <w:pPr>
              <w:widowControl w:val="0"/>
              <w:jc w:val="right"/>
              <w:rPr>
                <w:rFonts w:ascii="GHEA Grapalat" w:hAnsi="GHEA Grapalat" w:cs="Sylfaen"/>
              </w:rPr>
            </w:pPr>
            <w:r w:rsidRPr="00B138F3">
              <w:rPr>
                <w:rFonts w:ascii="GHEA Grapalat" w:hAnsi="GHEA Grapalat"/>
              </w:rPr>
              <w:t>/____________________/</w:t>
            </w:r>
          </w:p>
          <w:p w:rsidR="00BE2572" w:rsidRPr="00B138F3" w:rsidRDefault="00BE2572" w:rsidP="00ED3045">
            <w:pPr>
              <w:widowControl w:val="0"/>
              <w:rPr>
                <w:rFonts w:ascii="GHEA Grapalat" w:hAnsi="GHEA Grapalat" w:cs="Sylfaen"/>
              </w:rPr>
            </w:pPr>
          </w:p>
          <w:p w:rsidR="00BE2572" w:rsidRPr="00B138F3" w:rsidRDefault="00BE2572" w:rsidP="00ED3045">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1F562D">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ED3045">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ED3045">
            <w:pPr>
              <w:widowControl w:val="0"/>
              <w:rPr>
                <w:rFonts w:ascii="GHEA Grapalat" w:hAnsi="GHEA Grapalat"/>
              </w:rPr>
            </w:pPr>
          </w:p>
          <w:p w:rsidR="00BE2572" w:rsidRPr="00B138F3" w:rsidRDefault="00BE2572" w:rsidP="00ED3045">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ED3045">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ED3045">
            <w:pPr>
              <w:widowControl w:val="0"/>
              <w:rPr>
                <w:rFonts w:ascii="GHEA Grapalat" w:hAnsi="GHEA Grapalat" w:cs="Tahoma"/>
              </w:rPr>
            </w:pPr>
          </w:p>
          <w:p w:rsidR="00BE2572" w:rsidRPr="00B138F3" w:rsidRDefault="00BE2572" w:rsidP="00ED3045">
            <w:pPr>
              <w:widowControl w:val="0"/>
              <w:rPr>
                <w:rFonts w:ascii="GHEA Grapalat" w:hAnsi="GHEA Grapalat" w:cs="Arial"/>
              </w:rPr>
            </w:pPr>
          </w:p>
        </w:tc>
        <w:tc>
          <w:tcPr>
            <w:tcW w:w="4982" w:type="dxa"/>
            <w:tcBorders>
              <w:top w:val="single" w:sz="4" w:space="0" w:color="auto"/>
              <w:left w:val="nil"/>
              <w:right w:val="single" w:sz="4" w:space="0" w:color="auto"/>
            </w:tcBorders>
            <w:noWrap/>
          </w:tcPr>
          <w:p w:rsidR="00BE2572" w:rsidRPr="00B138F3" w:rsidRDefault="00BE2572" w:rsidP="00ED3045">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ED3045">
            <w:pPr>
              <w:widowControl w:val="0"/>
              <w:rPr>
                <w:rFonts w:ascii="GHEA Grapalat" w:hAnsi="GHEA Grapalat" w:cs="Tahoma"/>
              </w:rPr>
            </w:pPr>
          </w:p>
          <w:p w:rsidR="00BE2572" w:rsidRPr="00B138F3" w:rsidRDefault="00BE2572" w:rsidP="00ED3045">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ED3045">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ED3045">
            <w:pPr>
              <w:widowControl w:val="0"/>
              <w:rPr>
                <w:rFonts w:ascii="GHEA Grapalat" w:hAnsi="GHEA Grapalat" w:cs="Arial"/>
              </w:rPr>
            </w:pPr>
          </w:p>
        </w:tc>
      </w:tr>
      <w:tr w:rsidR="00B138F3" w:rsidRPr="00B138F3" w:rsidTr="001F562D">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ED3045">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BE2572" w:rsidRPr="00B138F3" w:rsidRDefault="00BE2572" w:rsidP="00ED3045">
            <w:pPr>
              <w:widowControl w:val="0"/>
              <w:rPr>
                <w:rFonts w:ascii="GHEA Grapalat" w:hAnsi="GHEA Grapalat" w:cs="Sylfaen"/>
              </w:rPr>
            </w:pPr>
          </w:p>
          <w:p w:rsidR="00BE2572" w:rsidRPr="00B138F3" w:rsidRDefault="00BE2572" w:rsidP="00ED3045">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4982" w:type="dxa"/>
            <w:tcBorders>
              <w:top w:val="nil"/>
              <w:left w:val="nil"/>
              <w:bottom w:val="single" w:sz="4" w:space="0" w:color="auto"/>
              <w:right w:val="single" w:sz="4" w:space="0" w:color="auto"/>
            </w:tcBorders>
            <w:noWrap/>
            <w:vAlign w:val="bottom"/>
          </w:tcPr>
          <w:p w:rsidR="00BE2572" w:rsidRPr="00B138F3" w:rsidRDefault="00BE2572" w:rsidP="00ED3045">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ED3045">
            <w:pPr>
              <w:widowControl w:val="0"/>
              <w:rPr>
                <w:rFonts w:ascii="GHEA Grapalat" w:hAnsi="GHEA Grapalat"/>
              </w:rPr>
            </w:pPr>
          </w:p>
          <w:p w:rsidR="00BE2572" w:rsidRPr="00B138F3" w:rsidRDefault="00BE2572" w:rsidP="00ED3045">
            <w:pPr>
              <w:widowControl w:val="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ED3045">
      <w:pPr>
        <w:widowControl w:val="0"/>
        <w:jc w:val="center"/>
        <w:rPr>
          <w:rFonts w:ascii="GHEA Grapalat" w:hAnsi="GHEA Grapalat" w:cs="Sylfaen"/>
        </w:rPr>
      </w:pPr>
    </w:p>
    <w:p w:rsidR="00BE2572" w:rsidRPr="00B138F3" w:rsidRDefault="00BE2572" w:rsidP="00ED3045">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ED3045">
      <w:pPr>
        <w:rPr>
          <w:rFonts w:ascii="GHEA Grapalat" w:hAnsi="GHEA Grapalat" w:cs="Sylfaen"/>
        </w:rPr>
      </w:pPr>
      <w:r w:rsidRPr="00B138F3">
        <w:rPr>
          <w:rFonts w:ascii="GHEA Grapalat" w:hAnsi="GHEA Grapalat" w:cs="Sylfaen"/>
        </w:rPr>
        <w:br w:type="page"/>
      </w:r>
    </w:p>
    <w:p w:rsidR="00BE2572" w:rsidRPr="00B138F3" w:rsidRDefault="00BE2572" w:rsidP="00ED3045">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ED304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ED304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ED3045">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ED3045">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ED3045">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ED3045">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p>
        </w:tc>
      </w:tr>
      <w:tr w:rsidR="00B138F3"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p>
        </w:tc>
      </w:tr>
      <w:tr w:rsidR="00FF3DE9" w:rsidRPr="00B138F3"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ED3045">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ED3045">
            <w:pPr>
              <w:widowControl w:val="0"/>
              <w:jc w:val="center"/>
              <w:rPr>
                <w:rFonts w:ascii="GHEA Grapalat" w:hAnsi="GHEA Grapalat"/>
                <w:sz w:val="18"/>
                <w:szCs w:val="18"/>
              </w:rPr>
            </w:pPr>
          </w:p>
        </w:tc>
      </w:tr>
    </w:tbl>
    <w:p w:rsidR="00BE2572" w:rsidRPr="00B138F3" w:rsidRDefault="00BE2572" w:rsidP="00ED3045">
      <w:pPr>
        <w:widowControl w:val="0"/>
        <w:ind w:left="567" w:right="565"/>
        <w:jc w:val="center"/>
        <w:rPr>
          <w:rFonts w:ascii="GHEA Grapalat" w:hAnsi="GHEA Grapalat"/>
          <w:b/>
        </w:rPr>
      </w:pPr>
    </w:p>
    <w:p w:rsidR="00BE2572" w:rsidRPr="00B138F3" w:rsidRDefault="00BE2572" w:rsidP="00ED3045">
      <w:pPr>
        <w:widowControl w:val="0"/>
        <w:ind w:left="567" w:right="565"/>
        <w:jc w:val="center"/>
        <w:rPr>
          <w:rFonts w:ascii="GHEA Grapalat" w:hAnsi="GHEA Grapalat"/>
          <w:b/>
        </w:rPr>
      </w:pPr>
    </w:p>
    <w:p w:rsidR="00BE2572" w:rsidRPr="00B138F3" w:rsidRDefault="00BE2572" w:rsidP="00ED3045">
      <w:pPr>
        <w:widowControl w:val="0"/>
        <w:ind w:left="567" w:right="565"/>
        <w:jc w:val="center"/>
        <w:rPr>
          <w:rFonts w:ascii="GHEA Grapalat" w:hAnsi="GHEA Grapalat"/>
          <w:b/>
        </w:rPr>
      </w:pPr>
    </w:p>
    <w:p w:rsidR="00BE2572" w:rsidRPr="00B138F3" w:rsidRDefault="00BE2572" w:rsidP="00ED3045">
      <w:pPr>
        <w:widowControl w:val="0"/>
        <w:ind w:left="567" w:right="565"/>
        <w:jc w:val="center"/>
        <w:rPr>
          <w:rFonts w:ascii="GHEA Grapalat" w:hAnsi="GHEA Grapalat"/>
          <w:b/>
        </w:rPr>
      </w:pPr>
    </w:p>
    <w:p w:rsidR="00BE2572" w:rsidRPr="00B138F3" w:rsidRDefault="00BE2572" w:rsidP="00ED3045">
      <w:pPr>
        <w:widowControl w:val="0"/>
        <w:ind w:left="567" w:right="565"/>
        <w:jc w:val="center"/>
        <w:rPr>
          <w:rFonts w:ascii="GHEA Grapalat" w:hAnsi="GHEA Grapalat"/>
          <w:b/>
        </w:rPr>
      </w:pPr>
    </w:p>
    <w:p w:rsidR="00BE2572" w:rsidRPr="00B138F3" w:rsidRDefault="00BE2572" w:rsidP="00ED3045">
      <w:pPr>
        <w:widowControl w:val="0"/>
        <w:ind w:left="567" w:right="565"/>
        <w:jc w:val="center"/>
        <w:rPr>
          <w:rFonts w:ascii="GHEA Grapalat" w:hAnsi="GHEA Grapalat"/>
          <w:b/>
        </w:rPr>
      </w:pPr>
    </w:p>
    <w:p w:rsidR="00BE2572" w:rsidRPr="00B138F3" w:rsidRDefault="00BE2572" w:rsidP="00ED3045">
      <w:pPr>
        <w:widowControl w:val="0"/>
        <w:ind w:left="567" w:right="565"/>
        <w:jc w:val="center"/>
        <w:rPr>
          <w:rFonts w:ascii="GHEA Grapalat" w:hAnsi="GHEA Grapalat"/>
          <w:b/>
        </w:rPr>
      </w:pPr>
    </w:p>
    <w:p w:rsidR="00BE2572" w:rsidRPr="00B138F3" w:rsidRDefault="00BE2572" w:rsidP="00ED3045">
      <w:pPr>
        <w:widowControl w:val="0"/>
        <w:ind w:left="567" w:right="565"/>
        <w:jc w:val="center"/>
        <w:rPr>
          <w:rFonts w:ascii="GHEA Grapalat" w:hAnsi="GHEA Grapalat"/>
          <w:b/>
        </w:rPr>
      </w:pPr>
    </w:p>
    <w:p w:rsidR="00BE2572" w:rsidRPr="00B138F3" w:rsidRDefault="00BE2572" w:rsidP="00ED3045">
      <w:pPr>
        <w:widowControl w:val="0"/>
        <w:ind w:left="567" w:right="565"/>
        <w:jc w:val="center"/>
        <w:rPr>
          <w:rFonts w:ascii="GHEA Grapalat" w:hAnsi="GHEA Grapalat"/>
          <w:b/>
        </w:rPr>
      </w:pPr>
    </w:p>
    <w:p w:rsidR="00BE2572" w:rsidRPr="00B138F3" w:rsidRDefault="00BE2572" w:rsidP="00ED3045">
      <w:pPr>
        <w:widowControl w:val="0"/>
        <w:ind w:left="567" w:right="565"/>
        <w:jc w:val="center"/>
        <w:rPr>
          <w:rFonts w:ascii="GHEA Grapalat" w:hAnsi="GHEA Grapalat"/>
          <w:b/>
        </w:rPr>
      </w:pPr>
    </w:p>
    <w:p w:rsidR="000A214C" w:rsidRPr="00B138F3" w:rsidRDefault="000A214C" w:rsidP="00ED3045">
      <w:pPr>
        <w:widowControl w:val="0"/>
        <w:jc w:val="both"/>
        <w:rPr>
          <w:rFonts w:ascii="GHEA Grapalat" w:hAnsi="GHEA Grapalat"/>
        </w:rPr>
      </w:pPr>
      <w:r w:rsidRPr="00B138F3">
        <w:rPr>
          <w:rFonts w:ascii="GHEA Grapalat" w:hAnsi="GHEA Grapalat"/>
        </w:rPr>
        <w:br w:type="page"/>
      </w:r>
    </w:p>
    <w:p w:rsidR="001005B0" w:rsidRPr="00B138F3" w:rsidRDefault="001005B0" w:rsidP="00ED3045">
      <w:pPr>
        <w:widowControl w:val="0"/>
        <w:ind w:left="567" w:right="565"/>
        <w:jc w:val="center"/>
        <w:rPr>
          <w:rFonts w:ascii="GHEA Grapalat" w:hAnsi="GHEA Grapalat"/>
          <w:b/>
        </w:rPr>
      </w:pPr>
    </w:p>
    <w:p w:rsidR="001005B0" w:rsidRPr="00B138F3" w:rsidRDefault="001005B0" w:rsidP="00ED3045">
      <w:pPr>
        <w:widowControl w:val="0"/>
        <w:ind w:left="567" w:right="565"/>
        <w:jc w:val="center"/>
        <w:rPr>
          <w:rFonts w:ascii="GHEA Grapalat" w:hAnsi="GHEA Grapalat"/>
          <w:b/>
        </w:rPr>
      </w:pPr>
    </w:p>
    <w:p w:rsidR="00071D1C" w:rsidRPr="00B138F3" w:rsidRDefault="00B2572B" w:rsidP="00ED3045">
      <w:pPr>
        <w:pStyle w:val="31"/>
        <w:widowControl w:val="0"/>
        <w:spacing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ED3045">
      <w:pPr>
        <w:pStyle w:val="31"/>
        <w:widowControl w:val="0"/>
        <w:spacing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785C76">
        <w:rPr>
          <w:rFonts w:ascii="GHEA Grapalat" w:hAnsi="GHEA Grapalat"/>
          <w:b/>
          <w:sz w:val="24"/>
          <w:szCs w:val="24"/>
        </w:rPr>
        <w:t>MH-GHAPDZB-20/2</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22"/>
        <w:t>*</w:t>
      </w:r>
    </w:p>
    <w:p w:rsidR="008D352C" w:rsidRPr="00B138F3" w:rsidRDefault="008D352C" w:rsidP="00ED3045">
      <w:pPr>
        <w:widowControl w:val="0"/>
        <w:ind w:left="-142" w:firstLine="142"/>
        <w:jc w:val="center"/>
        <w:rPr>
          <w:rFonts w:ascii="GHEA Grapalat" w:hAnsi="GHEA Grapalat"/>
          <w:i/>
        </w:rPr>
      </w:pPr>
    </w:p>
    <w:p w:rsidR="00071D1C" w:rsidRPr="00B138F3" w:rsidRDefault="00071D1C" w:rsidP="00ED3045">
      <w:pPr>
        <w:widowControl w:val="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ED3045">
      <w:pPr>
        <w:widowControl w:val="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ED3045">
      <w:pPr>
        <w:widowControl w:val="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ED3045">
      <w:pPr>
        <w:widowControl w:val="0"/>
        <w:jc w:val="center"/>
        <w:rPr>
          <w:rFonts w:ascii="GHEA Grapalat" w:hAnsi="GHEA Grapalat" w:cs="Sylfaen"/>
          <w:lang w:val="en-US"/>
        </w:rPr>
      </w:pPr>
    </w:p>
    <w:tbl>
      <w:tblPr>
        <w:tblW w:w="0" w:type="auto"/>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ED3045">
            <w:pPr>
              <w:widowControl w:val="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ED3045">
            <w:pPr>
              <w:widowControl w:val="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ED3045">
      <w:pPr>
        <w:widowControl w:val="0"/>
        <w:tabs>
          <w:tab w:val="left" w:pos="720"/>
          <w:tab w:val="left" w:pos="1440"/>
          <w:tab w:val="left" w:pos="8865"/>
        </w:tabs>
        <w:jc w:val="center"/>
        <w:rPr>
          <w:rFonts w:ascii="GHEA Grapalat" w:hAnsi="GHEA Grapalat" w:cs="Sylfaen"/>
        </w:rPr>
      </w:pPr>
    </w:p>
    <w:p w:rsidR="00071D1C" w:rsidRPr="00B138F3" w:rsidRDefault="006B3AE3" w:rsidP="00ED3045">
      <w:pPr>
        <w:widowControl w:val="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ED3045">
      <w:pPr>
        <w:widowControl w:val="0"/>
        <w:ind w:firstLine="709"/>
        <w:jc w:val="both"/>
        <w:rPr>
          <w:rFonts w:ascii="GHEA Grapalat" w:hAnsi="GHEA Grapalat"/>
          <w:b/>
        </w:rPr>
      </w:pPr>
    </w:p>
    <w:p w:rsidR="00071D1C" w:rsidRPr="00B138F3" w:rsidRDefault="00071D1C" w:rsidP="00ED3045">
      <w:pPr>
        <w:widowControl w:val="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ED3045">
      <w:pPr>
        <w:widowControl w:val="0"/>
        <w:tabs>
          <w:tab w:val="left" w:pos="1134"/>
        </w:tabs>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ED3045">
      <w:pPr>
        <w:widowControl w:val="0"/>
        <w:ind w:firstLine="709"/>
        <w:jc w:val="both"/>
        <w:rPr>
          <w:rFonts w:ascii="GHEA Grapalat" w:hAnsi="GHEA Grapalat" w:cs="Times Armenian"/>
        </w:rPr>
      </w:pPr>
    </w:p>
    <w:p w:rsidR="00071D1C" w:rsidRPr="00B138F3" w:rsidRDefault="00071D1C" w:rsidP="00ED3045">
      <w:pPr>
        <w:widowControl w:val="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ED3045">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w:t>
      </w:r>
      <w:r w:rsidRPr="00B138F3">
        <w:rPr>
          <w:rFonts w:ascii="GHEA Grapalat" w:hAnsi="GHEA Grapalat"/>
        </w:rPr>
        <w:lastRenderedPageBreak/>
        <w:t>договора.</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ED3045">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ED3045">
      <w:pPr>
        <w:widowControl w:val="0"/>
        <w:tabs>
          <w:tab w:val="left" w:pos="1276"/>
        </w:tabs>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Требовать у Покупателя платить суммы, подлежащие уплате ему за товар, </w:t>
      </w:r>
      <w:r w:rsidRPr="00B138F3">
        <w:rPr>
          <w:rFonts w:ascii="GHEA Grapalat" w:hAnsi="GHEA Grapalat"/>
        </w:rPr>
        <w:lastRenderedPageBreak/>
        <w:t>поставленный в предусмотренном договором порядке, объемах, сроки и по адресу и принятый Покупателем.</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ED3045">
      <w:pPr>
        <w:widowControl w:val="0"/>
        <w:tabs>
          <w:tab w:val="left" w:pos="1560"/>
        </w:tabs>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ED3045">
      <w:pPr>
        <w:widowControl w:val="0"/>
        <w:tabs>
          <w:tab w:val="left" w:pos="1134"/>
        </w:tabs>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ED3045">
      <w:pPr>
        <w:widowControl w:val="0"/>
        <w:tabs>
          <w:tab w:val="left" w:pos="1418"/>
        </w:tabs>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ED3045">
      <w:pPr>
        <w:widowControl w:val="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ED3045">
      <w:pPr>
        <w:widowControl w:val="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w:t>
      </w:r>
      <w:r w:rsidRPr="00B138F3">
        <w:rPr>
          <w:rFonts w:ascii="GHEA Grapalat" w:hAnsi="GHEA Grapalat"/>
        </w:rPr>
        <w:lastRenderedPageBreak/>
        <w:t xml:space="preserve">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4"/>
        <w:t>18</w:t>
      </w:r>
      <w:r w:rsidR="00C45B20" w:rsidRPr="00B138F3">
        <w:rPr>
          <w:rFonts w:ascii="GHEA Grapalat" w:hAnsi="GHEA Grapalat"/>
        </w:rPr>
        <w:t>.</w:t>
      </w:r>
    </w:p>
    <w:p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ED3045">
      <w:pPr>
        <w:widowControl w:val="0"/>
        <w:ind w:firstLine="720"/>
        <w:jc w:val="both"/>
        <w:rPr>
          <w:rFonts w:ascii="GHEA Grapalat" w:hAnsi="GHEA Grapalat" w:cs="Sylfaen"/>
          <w:i/>
          <w:u w:val="single"/>
          <w:lang w:val="hy-AM"/>
        </w:rPr>
      </w:pPr>
    </w:p>
    <w:p w:rsidR="00071D1C" w:rsidRPr="00B138F3" w:rsidRDefault="00071D1C" w:rsidP="00ED3045">
      <w:pPr>
        <w:widowControl w:val="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ED3045">
      <w:pPr>
        <w:widowControl w:val="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ED3045">
      <w:pPr>
        <w:widowControl w:val="0"/>
        <w:tabs>
          <w:tab w:val="left" w:pos="1134"/>
        </w:tabs>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ED3045">
      <w:pPr>
        <w:widowControl w:val="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ED3045">
      <w:pPr>
        <w:widowControl w:val="0"/>
        <w:tabs>
          <w:tab w:val="left" w:pos="1134"/>
        </w:tabs>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ED3045">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ED3045">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ED3045">
      <w:pPr>
        <w:widowControl w:val="0"/>
        <w:tabs>
          <w:tab w:val="left" w:pos="1134"/>
        </w:tabs>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ED3045">
      <w:pPr>
        <w:widowControl w:val="0"/>
        <w:tabs>
          <w:tab w:val="left" w:pos="1134"/>
        </w:tabs>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ED3045">
      <w:pPr>
        <w:widowControl w:val="0"/>
        <w:tabs>
          <w:tab w:val="left" w:pos="1134"/>
        </w:tabs>
        <w:ind w:firstLine="567"/>
        <w:jc w:val="both"/>
        <w:rPr>
          <w:rFonts w:ascii="GHEA Grapalat" w:hAnsi="GHEA Grapalat"/>
        </w:rPr>
      </w:pPr>
    </w:p>
    <w:p w:rsidR="009123CA" w:rsidRPr="00B138F3" w:rsidRDefault="009123CA" w:rsidP="00ED3045">
      <w:pPr>
        <w:widowControl w:val="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ED3045">
      <w:pPr>
        <w:widowControl w:val="0"/>
        <w:tabs>
          <w:tab w:val="left" w:pos="1134"/>
        </w:tabs>
        <w:ind w:firstLine="567"/>
        <w:jc w:val="both"/>
        <w:rPr>
          <w:rFonts w:ascii="GHEA Grapalat" w:hAnsi="GHEA Grapalat"/>
        </w:rPr>
      </w:pPr>
      <w:r w:rsidRPr="00B138F3">
        <w:rPr>
          <w:rFonts w:ascii="GHEA Grapalat" w:hAnsi="GHEA Grapalat"/>
        </w:rPr>
        <w:lastRenderedPageBreak/>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ED3045">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ED3045">
      <w:pPr>
        <w:widowControl w:val="0"/>
        <w:tabs>
          <w:tab w:val="left" w:pos="1134"/>
        </w:tabs>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5"/>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ED3045">
      <w:pPr>
        <w:widowControl w:val="0"/>
        <w:tabs>
          <w:tab w:val="left" w:pos="1134"/>
        </w:tabs>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ED3045">
      <w:pPr>
        <w:widowControl w:val="0"/>
        <w:tabs>
          <w:tab w:val="left" w:pos="1134"/>
        </w:tabs>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ED3045">
      <w:pPr>
        <w:widowControl w:val="0"/>
        <w:tabs>
          <w:tab w:val="left" w:pos="1134"/>
        </w:tabs>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ED3045">
      <w:pPr>
        <w:widowControl w:val="0"/>
        <w:tabs>
          <w:tab w:val="left" w:pos="1134"/>
        </w:tabs>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ED3045">
      <w:pPr>
        <w:rPr>
          <w:rFonts w:ascii="GHEA Grapalat" w:hAnsi="GHEA Grapalat"/>
          <w:lang w:val="hy-AM"/>
        </w:rPr>
      </w:pPr>
    </w:p>
    <w:p w:rsidR="009F337A" w:rsidRPr="00B138F3" w:rsidRDefault="009F337A" w:rsidP="00ED3045">
      <w:pPr>
        <w:widowControl w:val="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ED3045">
      <w:pPr>
        <w:widowControl w:val="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ED3045">
      <w:pPr>
        <w:widowControl w:val="0"/>
        <w:jc w:val="center"/>
        <w:rPr>
          <w:rFonts w:ascii="GHEA Grapalat" w:hAnsi="GHEA Grapalat"/>
          <w:lang w:val="hy-AM"/>
        </w:rPr>
      </w:pPr>
    </w:p>
    <w:p w:rsidR="00071D1C" w:rsidRPr="00B138F3" w:rsidRDefault="00071D1C" w:rsidP="00ED3045">
      <w:pPr>
        <w:widowControl w:val="0"/>
        <w:jc w:val="center"/>
        <w:rPr>
          <w:rFonts w:ascii="GHEA Grapalat" w:hAnsi="GHEA Grapalat"/>
          <w:b/>
        </w:rPr>
      </w:pPr>
      <w:r w:rsidRPr="00B138F3">
        <w:rPr>
          <w:rFonts w:ascii="GHEA Grapalat" w:hAnsi="GHEA Grapalat"/>
          <w:b/>
        </w:rPr>
        <w:t>8. ИНЫЕ УСЛОВИЯ</w:t>
      </w:r>
    </w:p>
    <w:p w:rsidR="00071D1C" w:rsidRPr="00B138F3" w:rsidRDefault="00071D1C" w:rsidP="00ED3045">
      <w:pPr>
        <w:widowControl w:val="0"/>
        <w:tabs>
          <w:tab w:val="left" w:pos="1134"/>
        </w:tabs>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ED3045">
      <w:pPr>
        <w:widowControl w:val="0"/>
        <w:ind w:firstLine="567"/>
        <w:jc w:val="both"/>
        <w:rPr>
          <w:rFonts w:ascii="GHEA Grapalat" w:hAnsi="GHEA Grapalat" w:cs="Sylfaen"/>
        </w:rPr>
      </w:pPr>
      <w:r w:rsidRPr="00B138F3">
        <w:rPr>
          <w:rFonts w:ascii="GHEA Grapalat" w:hAnsi="GHEA Grapalat"/>
        </w:rPr>
        <w:lastRenderedPageBreak/>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6"/>
        <w:t>21</w:t>
      </w:r>
      <w:r w:rsidRPr="00B138F3">
        <w:rPr>
          <w:rFonts w:ascii="GHEA Grapalat" w:hAnsi="GHEA Grapalat"/>
        </w:rPr>
        <w:t>.</w:t>
      </w:r>
    </w:p>
    <w:p w:rsidR="00071D1C" w:rsidRPr="00B138F3" w:rsidRDefault="00071D1C" w:rsidP="00ED3045">
      <w:pPr>
        <w:widowControl w:val="0"/>
        <w:tabs>
          <w:tab w:val="left" w:pos="1134"/>
        </w:tabs>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ED3045">
      <w:pPr>
        <w:widowControl w:val="0"/>
        <w:tabs>
          <w:tab w:val="left" w:pos="1134"/>
        </w:tabs>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ED3045">
      <w:pPr>
        <w:widowControl w:val="0"/>
        <w:tabs>
          <w:tab w:val="left" w:pos="1134"/>
        </w:tabs>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ED3045">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ED3045">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ED3045">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7"/>
        <w:t>22</w:t>
      </w:r>
      <w:r w:rsidRPr="00B138F3">
        <w:rPr>
          <w:rFonts w:ascii="GHEA Grapalat" w:hAnsi="GHEA Grapalat"/>
        </w:rPr>
        <w:t>.</w:t>
      </w:r>
    </w:p>
    <w:p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w:t>
      </w:r>
      <w:r w:rsidRPr="00B138F3">
        <w:rPr>
          <w:rFonts w:ascii="GHEA Grapalat" w:hAnsi="GHEA Grapalat"/>
        </w:rPr>
        <w:lastRenderedPageBreak/>
        <w:t>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8"/>
        <w:t>23</w:t>
      </w:r>
      <w:r w:rsidRPr="00B138F3">
        <w:rPr>
          <w:rFonts w:ascii="GHEA Grapalat" w:hAnsi="GHEA Grapalat"/>
        </w:rPr>
        <w:t>.</w:t>
      </w:r>
    </w:p>
    <w:p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ED3045">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ED3045">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ED3045">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 xml:space="preserve">_ страницах, заключается в двух экземплярах, имеющих равную юридическую силу, каждой стороне предоставляется по </w:t>
      </w:r>
      <w:r w:rsidRPr="00B138F3">
        <w:rPr>
          <w:rFonts w:ascii="GHEA Grapalat" w:hAnsi="GHEA Grapalat"/>
        </w:rPr>
        <w:lastRenderedPageBreak/>
        <w:t>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ED3045">
      <w:pPr>
        <w:widowControl w:val="0"/>
        <w:tabs>
          <w:tab w:val="left" w:pos="1276"/>
        </w:tabs>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29"/>
        <w:t>24</w:t>
      </w:r>
    </w:p>
    <w:p w:rsidR="00071D1C" w:rsidRPr="00B138F3" w:rsidRDefault="00071D1C" w:rsidP="00ED3045">
      <w:pPr>
        <w:widowControl w:val="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ED3045">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F83E0A" w:rsidP="00ED3045">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ED3045">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ED3045">
            <w:pPr>
              <w:widowControl w:val="0"/>
              <w:jc w:val="center"/>
              <w:rPr>
                <w:rFonts w:ascii="GHEA Grapalat" w:hAnsi="GHEA Grapalat"/>
              </w:rPr>
            </w:pPr>
          </w:p>
        </w:tc>
        <w:tc>
          <w:tcPr>
            <w:tcW w:w="4343" w:type="dxa"/>
          </w:tcPr>
          <w:p w:rsidR="00071D1C" w:rsidRPr="00B138F3" w:rsidRDefault="00071D1C" w:rsidP="00ED3045">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F83E0A" w:rsidP="00ED3045">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ED3045">
            <w:pPr>
              <w:widowControl w:val="0"/>
              <w:jc w:val="center"/>
              <w:rPr>
                <w:rFonts w:ascii="GHEA Grapalat" w:hAnsi="GHEA Grapalat"/>
              </w:rPr>
            </w:pPr>
            <w:r w:rsidRPr="00B138F3">
              <w:rPr>
                <w:rFonts w:ascii="GHEA Grapalat" w:hAnsi="GHEA Grapalat"/>
              </w:rPr>
              <w:t>М. П.</w:t>
            </w:r>
          </w:p>
        </w:tc>
      </w:tr>
    </w:tbl>
    <w:p w:rsidR="00382B60" w:rsidRDefault="00382B60" w:rsidP="00ED3045">
      <w:pPr>
        <w:widowControl w:val="0"/>
        <w:ind w:firstLine="567"/>
        <w:jc w:val="both"/>
        <w:rPr>
          <w:rFonts w:ascii="GHEA Grapalat" w:hAnsi="GHEA Grapalat"/>
          <w:i/>
          <w:lang w:val="hy-AM"/>
        </w:rPr>
      </w:pPr>
    </w:p>
    <w:p w:rsidR="00071D1C" w:rsidRPr="00B138F3" w:rsidRDefault="00071D1C" w:rsidP="00ED3045">
      <w:pPr>
        <w:widowControl w:val="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ED3045">
      <w:pPr>
        <w:widowControl w:val="0"/>
        <w:rPr>
          <w:rFonts w:ascii="GHEA Grapalat" w:hAnsi="GHEA Grapalat"/>
        </w:rPr>
      </w:pPr>
    </w:p>
    <w:p w:rsidR="00071D1C" w:rsidRPr="00382B60" w:rsidRDefault="00071D1C" w:rsidP="00ED3045">
      <w:pPr>
        <w:widowControl w:val="0"/>
        <w:jc w:val="right"/>
        <w:rPr>
          <w:rFonts w:ascii="GHEA Grapalat" w:hAnsi="GHEA Grapalat"/>
        </w:rPr>
        <w:sectPr w:rsidR="00071D1C" w:rsidRPr="00382B60" w:rsidSect="006B1F85">
          <w:footerReference w:type="default" r:id="rId11"/>
          <w:footnotePr>
            <w:pos w:val="beneathText"/>
          </w:footnotePr>
          <w:pgSz w:w="11906" w:h="16838" w:code="9"/>
          <w:pgMar w:top="720" w:right="566" w:bottom="1418" w:left="1418" w:header="561" w:footer="561" w:gutter="0"/>
          <w:cols w:space="720"/>
          <w:docGrid w:linePitch="326"/>
        </w:sectPr>
      </w:pPr>
    </w:p>
    <w:p w:rsidR="00071D1C" w:rsidRPr="00B138F3" w:rsidRDefault="00071D1C" w:rsidP="00ED3045">
      <w:pPr>
        <w:widowControl w:val="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ED3045">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ED3045">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0"/>
        <w:t>*</w:t>
      </w:r>
    </w:p>
    <w:p w:rsidR="00071D1C" w:rsidRPr="00B138F3" w:rsidRDefault="00071D1C" w:rsidP="00ED3045">
      <w:pPr>
        <w:widowControl w:val="0"/>
        <w:jc w:val="right"/>
        <w:rPr>
          <w:rFonts w:ascii="GHEA Grapalat" w:hAnsi="GHEA Grapalat"/>
        </w:rPr>
      </w:pPr>
      <w:r w:rsidRPr="00B138F3">
        <w:rPr>
          <w:rFonts w:ascii="GHEA Grapalat" w:hAnsi="GHEA Grapalat"/>
        </w:rPr>
        <w:t>Драмов РА</w:t>
      </w:r>
    </w:p>
    <w:tbl>
      <w:tblPr>
        <w:tblW w:w="1582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968"/>
        <w:gridCol w:w="1563"/>
        <w:gridCol w:w="992"/>
        <w:gridCol w:w="1701"/>
        <w:gridCol w:w="1216"/>
        <w:gridCol w:w="1160"/>
        <w:gridCol w:w="884"/>
        <w:gridCol w:w="1431"/>
        <w:gridCol w:w="1980"/>
        <w:gridCol w:w="1928"/>
      </w:tblGrid>
      <w:tr w:rsidR="00151A8C" w:rsidRPr="008A5925" w:rsidTr="00713D44">
        <w:tc>
          <w:tcPr>
            <w:tcW w:w="15829" w:type="dxa"/>
            <w:gridSpan w:val="11"/>
          </w:tcPr>
          <w:p w:rsidR="00151A8C" w:rsidRPr="00B138F3" w:rsidRDefault="00151A8C" w:rsidP="00713D44">
            <w:pPr>
              <w:widowControl w:val="0"/>
              <w:jc w:val="center"/>
              <w:rPr>
                <w:rFonts w:ascii="GHEA Grapalat" w:hAnsi="GHEA Grapalat"/>
                <w:sz w:val="16"/>
                <w:szCs w:val="16"/>
              </w:rPr>
            </w:pPr>
            <w:r w:rsidRPr="00B138F3">
              <w:rPr>
                <w:rFonts w:ascii="GHEA Grapalat" w:hAnsi="GHEA Grapalat"/>
                <w:sz w:val="16"/>
                <w:szCs w:val="16"/>
              </w:rPr>
              <w:t>Товар</w:t>
            </w:r>
          </w:p>
        </w:tc>
      </w:tr>
      <w:tr w:rsidR="00151A8C" w:rsidRPr="008A5925" w:rsidTr="00713D44">
        <w:trPr>
          <w:trHeight w:val="219"/>
        </w:trPr>
        <w:tc>
          <w:tcPr>
            <w:tcW w:w="1006" w:type="dxa"/>
            <w:vMerge w:val="restart"/>
            <w:vAlign w:val="center"/>
          </w:tcPr>
          <w:p w:rsidR="00151A8C" w:rsidRPr="00B138F3" w:rsidRDefault="00151A8C" w:rsidP="00713D44">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968" w:type="dxa"/>
            <w:vMerge w:val="restart"/>
            <w:vAlign w:val="center"/>
          </w:tcPr>
          <w:p w:rsidR="00151A8C" w:rsidRPr="00B138F3" w:rsidRDefault="00151A8C" w:rsidP="00713D44">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63" w:type="dxa"/>
            <w:vMerge w:val="restart"/>
            <w:vAlign w:val="center"/>
          </w:tcPr>
          <w:p w:rsidR="00151A8C" w:rsidRPr="00B138F3" w:rsidRDefault="00151A8C" w:rsidP="00713D44">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992" w:type="dxa"/>
            <w:vMerge w:val="restart"/>
            <w:vAlign w:val="center"/>
          </w:tcPr>
          <w:p w:rsidR="00151A8C" w:rsidRPr="00B138F3" w:rsidRDefault="00151A8C" w:rsidP="00713D44">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Pr>
                <w:rFonts w:ascii="GHEA Grapalat" w:hAnsi="GHEA Grapalat"/>
                <w:sz w:val="16"/>
                <w:szCs w:val="16"/>
                <w:lang w:val="hy-AM"/>
              </w:rPr>
              <w:t xml:space="preserve"> </w:t>
            </w:r>
            <w:r w:rsidRPr="00B138F3">
              <w:rPr>
                <w:rFonts w:ascii="GHEA Grapalat" w:hAnsi="GHEA Grapalat"/>
                <w:sz w:val="16"/>
                <w:szCs w:val="16"/>
              </w:rPr>
              <w:t xml:space="preserve">и наименование производителя </w:t>
            </w:r>
            <w:r>
              <w:rPr>
                <w:rStyle w:val="af6"/>
                <w:rFonts w:ascii="GHEA Grapalat" w:hAnsi="GHEA Grapalat"/>
                <w:sz w:val="16"/>
                <w:szCs w:val="16"/>
              </w:rPr>
              <w:footnoteReference w:customMarkFollows="1" w:id="31"/>
              <w:t>**</w:t>
            </w:r>
          </w:p>
        </w:tc>
        <w:tc>
          <w:tcPr>
            <w:tcW w:w="1701" w:type="dxa"/>
            <w:vMerge w:val="restart"/>
            <w:vAlign w:val="center"/>
          </w:tcPr>
          <w:p w:rsidR="00151A8C" w:rsidRPr="00B138F3" w:rsidRDefault="00151A8C" w:rsidP="00713D44">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216" w:type="dxa"/>
            <w:vMerge w:val="restart"/>
            <w:vAlign w:val="center"/>
          </w:tcPr>
          <w:p w:rsidR="00151A8C" w:rsidRPr="00B138F3" w:rsidRDefault="00151A8C" w:rsidP="00713D44">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160" w:type="dxa"/>
            <w:vMerge w:val="restart"/>
            <w:vAlign w:val="center"/>
          </w:tcPr>
          <w:p w:rsidR="00151A8C" w:rsidRPr="00B138F3" w:rsidRDefault="00151A8C" w:rsidP="00713D44">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884" w:type="dxa"/>
            <w:vMerge w:val="restart"/>
            <w:vAlign w:val="center"/>
          </w:tcPr>
          <w:p w:rsidR="00151A8C" w:rsidRPr="00B138F3" w:rsidRDefault="00151A8C" w:rsidP="00713D44">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1431" w:type="dxa"/>
            <w:vMerge w:val="restart"/>
            <w:vAlign w:val="center"/>
          </w:tcPr>
          <w:p w:rsidR="00151A8C" w:rsidRPr="00B138F3" w:rsidRDefault="00151A8C" w:rsidP="00713D44">
            <w:pPr>
              <w:widowControl w:val="0"/>
              <w:jc w:val="center"/>
              <w:rPr>
                <w:rFonts w:ascii="GHEA Grapalat" w:hAnsi="GHEA Grapalat"/>
                <w:sz w:val="16"/>
                <w:szCs w:val="16"/>
              </w:rPr>
            </w:pPr>
            <w:r w:rsidRPr="00B138F3">
              <w:rPr>
                <w:rFonts w:ascii="GHEA Grapalat" w:hAnsi="GHEA Grapalat"/>
                <w:sz w:val="16"/>
                <w:szCs w:val="16"/>
              </w:rPr>
              <w:t>общий объем</w:t>
            </w:r>
          </w:p>
        </w:tc>
        <w:tc>
          <w:tcPr>
            <w:tcW w:w="3908" w:type="dxa"/>
            <w:gridSpan w:val="2"/>
            <w:vAlign w:val="center"/>
          </w:tcPr>
          <w:p w:rsidR="00151A8C" w:rsidRPr="00B138F3" w:rsidRDefault="00151A8C" w:rsidP="00713D44">
            <w:pPr>
              <w:widowControl w:val="0"/>
              <w:jc w:val="center"/>
              <w:rPr>
                <w:rFonts w:ascii="GHEA Grapalat" w:hAnsi="GHEA Grapalat"/>
                <w:sz w:val="16"/>
                <w:szCs w:val="16"/>
              </w:rPr>
            </w:pPr>
            <w:r w:rsidRPr="00B138F3">
              <w:rPr>
                <w:rFonts w:ascii="GHEA Grapalat" w:hAnsi="GHEA Grapalat"/>
                <w:sz w:val="16"/>
                <w:szCs w:val="16"/>
              </w:rPr>
              <w:t>поставки</w:t>
            </w:r>
          </w:p>
        </w:tc>
      </w:tr>
      <w:tr w:rsidR="00FC021B" w:rsidRPr="008A5925" w:rsidTr="00FC021B">
        <w:trPr>
          <w:trHeight w:val="445"/>
        </w:trPr>
        <w:tc>
          <w:tcPr>
            <w:tcW w:w="1006" w:type="dxa"/>
            <w:vMerge/>
            <w:vAlign w:val="center"/>
          </w:tcPr>
          <w:p w:rsidR="00FC021B" w:rsidRPr="008A5925" w:rsidRDefault="00FC021B" w:rsidP="00713D44">
            <w:pPr>
              <w:jc w:val="center"/>
              <w:rPr>
                <w:rFonts w:ascii="Arial LatArm" w:hAnsi="Arial LatArm"/>
                <w:sz w:val="18"/>
                <w:szCs w:val="18"/>
              </w:rPr>
            </w:pPr>
          </w:p>
        </w:tc>
        <w:tc>
          <w:tcPr>
            <w:tcW w:w="1968" w:type="dxa"/>
            <w:vMerge/>
            <w:vAlign w:val="center"/>
          </w:tcPr>
          <w:p w:rsidR="00FC021B" w:rsidRPr="008A5925" w:rsidRDefault="00FC021B" w:rsidP="00713D44">
            <w:pPr>
              <w:jc w:val="center"/>
              <w:rPr>
                <w:rFonts w:ascii="Arial LatArm" w:hAnsi="Arial LatArm"/>
                <w:sz w:val="18"/>
                <w:szCs w:val="18"/>
              </w:rPr>
            </w:pPr>
          </w:p>
        </w:tc>
        <w:tc>
          <w:tcPr>
            <w:tcW w:w="1563" w:type="dxa"/>
            <w:vMerge/>
            <w:vAlign w:val="center"/>
          </w:tcPr>
          <w:p w:rsidR="00FC021B" w:rsidRPr="008A5925" w:rsidRDefault="00FC021B" w:rsidP="00713D44">
            <w:pPr>
              <w:jc w:val="center"/>
              <w:rPr>
                <w:rFonts w:ascii="Arial LatArm" w:hAnsi="Arial LatArm"/>
                <w:sz w:val="18"/>
                <w:szCs w:val="18"/>
              </w:rPr>
            </w:pPr>
          </w:p>
        </w:tc>
        <w:tc>
          <w:tcPr>
            <w:tcW w:w="992" w:type="dxa"/>
            <w:vMerge/>
            <w:vAlign w:val="center"/>
          </w:tcPr>
          <w:p w:rsidR="00FC021B" w:rsidRPr="008A5925" w:rsidRDefault="00FC021B" w:rsidP="00713D44">
            <w:pPr>
              <w:jc w:val="center"/>
              <w:rPr>
                <w:rFonts w:ascii="Arial LatArm" w:hAnsi="Arial LatArm"/>
                <w:sz w:val="18"/>
                <w:szCs w:val="18"/>
              </w:rPr>
            </w:pPr>
          </w:p>
        </w:tc>
        <w:tc>
          <w:tcPr>
            <w:tcW w:w="1701" w:type="dxa"/>
            <w:vMerge/>
            <w:vAlign w:val="center"/>
          </w:tcPr>
          <w:p w:rsidR="00FC021B" w:rsidRPr="008A5925" w:rsidRDefault="00FC021B" w:rsidP="00713D44">
            <w:pPr>
              <w:jc w:val="center"/>
              <w:rPr>
                <w:rFonts w:ascii="Arial LatArm" w:hAnsi="Arial LatArm"/>
                <w:sz w:val="18"/>
                <w:szCs w:val="18"/>
              </w:rPr>
            </w:pPr>
          </w:p>
        </w:tc>
        <w:tc>
          <w:tcPr>
            <w:tcW w:w="1216" w:type="dxa"/>
            <w:vMerge/>
            <w:vAlign w:val="center"/>
          </w:tcPr>
          <w:p w:rsidR="00FC021B" w:rsidRPr="008A5925" w:rsidRDefault="00FC021B" w:rsidP="00713D44">
            <w:pPr>
              <w:jc w:val="center"/>
              <w:rPr>
                <w:rFonts w:ascii="Arial LatArm" w:hAnsi="Arial LatArm"/>
                <w:sz w:val="18"/>
                <w:szCs w:val="18"/>
              </w:rPr>
            </w:pPr>
          </w:p>
        </w:tc>
        <w:tc>
          <w:tcPr>
            <w:tcW w:w="1160" w:type="dxa"/>
            <w:vMerge/>
            <w:vAlign w:val="center"/>
          </w:tcPr>
          <w:p w:rsidR="00FC021B" w:rsidRPr="008A5925" w:rsidRDefault="00FC021B" w:rsidP="00713D44">
            <w:pPr>
              <w:jc w:val="center"/>
              <w:rPr>
                <w:rFonts w:ascii="Arial LatArm" w:hAnsi="Arial LatArm"/>
                <w:sz w:val="18"/>
                <w:szCs w:val="18"/>
              </w:rPr>
            </w:pPr>
          </w:p>
        </w:tc>
        <w:tc>
          <w:tcPr>
            <w:tcW w:w="884" w:type="dxa"/>
            <w:vMerge/>
            <w:vAlign w:val="center"/>
          </w:tcPr>
          <w:p w:rsidR="00FC021B" w:rsidRPr="008A5925" w:rsidRDefault="00FC021B" w:rsidP="00713D44">
            <w:pPr>
              <w:jc w:val="center"/>
              <w:rPr>
                <w:rFonts w:ascii="Arial LatArm" w:hAnsi="Arial LatArm"/>
                <w:sz w:val="18"/>
                <w:szCs w:val="18"/>
              </w:rPr>
            </w:pPr>
          </w:p>
        </w:tc>
        <w:tc>
          <w:tcPr>
            <w:tcW w:w="1431" w:type="dxa"/>
            <w:vMerge/>
            <w:vAlign w:val="center"/>
          </w:tcPr>
          <w:p w:rsidR="00FC021B" w:rsidRPr="008A5925" w:rsidRDefault="00FC021B" w:rsidP="00713D44">
            <w:pPr>
              <w:jc w:val="center"/>
              <w:rPr>
                <w:rFonts w:ascii="Arial LatArm" w:hAnsi="Arial LatArm"/>
                <w:sz w:val="18"/>
                <w:szCs w:val="18"/>
              </w:rPr>
            </w:pPr>
          </w:p>
        </w:tc>
        <w:tc>
          <w:tcPr>
            <w:tcW w:w="1980" w:type="dxa"/>
            <w:vAlign w:val="center"/>
          </w:tcPr>
          <w:p w:rsidR="00FC021B" w:rsidRPr="00B138F3" w:rsidRDefault="00FC021B" w:rsidP="00713D44">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928" w:type="dxa"/>
            <w:vAlign w:val="center"/>
          </w:tcPr>
          <w:p w:rsidR="00FC021B" w:rsidRPr="00B138F3" w:rsidRDefault="00FC021B" w:rsidP="00713D44">
            <w:pPr>
              <w:widowControl w:val="0"/>
              <w:ind w:left="-132" w:right="-129"/>
              <w:jc w:val="center"/>
              <w:rPr>
                <w:rFonts w:ascii="GHEA Grapalat" w:hAnsi="GHEA Grapalat"/>
                <w:sz w:val="16"/>
                <w:szCs w:val="16"/>
                <w:lang w:val="en-US"/>
              </w:rPr>
            </w:pPr>
            <w:r w:rsidRPr="00B138F3">
              <w:rPr>
                <w:rFonts w:ascii="GHEA Grapalat" w:hAnsi="GHEA Grapalat"/>
                <w:sz w:val="16"/>
                <w:szCs w:val="16"/>
              </w:rPr>
              <w:t>подлежащее поставке количество товара</w:t>
            </w:r>
          </w:p>
        </w:tc>
      </w:tr>
    </w:tbl>
    <w:tbl>
      <w:tblPr>
        <w:tblpPr w:leftFromText="180" w:rightFromText="180" w:vertAnchor="text" w:horzAnchor="margin" w:tblpXSpec="center" w:tblpY="3845"/>
        <w:tblOverlap w:val="neve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802"/>
        <w:gridCol w:w="1620"/>
        <w:gridCol w:w="770"/>
        <w:gridCol w:w="1903"/>
        <w:gridCol w:w="1107"/>
        <w:gridCol w:w="783"/>
        <w:gridCol w:w="1127"/>
        <w:gridCol w:w="1780"/>
        <w:gridCol w:w="2160"/>
        <w:gridCol w:w="1530"/>
      </w:tblGrid>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39221260</w:t>
            </w:r>
          </w:p>
        </w:tc>
        <w:tc>
          <w:tcPr>
            <w:tcW w:w="1620" w:type="dxa"/>
          </w:tcPr>
          <w:p w:rsidR="001F562D" w:rsidRPr="00456941" w:rsidRDefault="001F562D" w:rsidP="001F562D">
            <w:r>
              <w:t>тарелка</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Керамика, 25-30 см, белая, квадратная</w:t>
            </w:r>
          </w:p>
        </w:tc>
        <w:tc>
          <w:tcPr>
            <w:tcW w:w="1107" w:type="dxa"/>
          </w:tcPr>
          <w:p w:rsidR="001F562D" w:rsidRPr="00D37B25" w:rsidRDefault="001F562D" w:rsidP="001F562D">
            <w:r>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600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lastRenderedPageBreak/>
              <w:t>2</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39221260</w:t>
            </w:r>
          </w:p>
        </w:tc>
        <w:tc>
          <w:tcPr>
            <w:tcW w:w="1620" w:type="dxa"/>
          </w:tcPr>
          <w:p w:rsidR="001F562D" w:rsidRDefault="001F562D" w:rsidP="001F562D">
            <w:r w:rsidRPr="00DF571D">
              <w:t>тарелка</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керамика, средняя сторона 20-25 см, белая, квадратная</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600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3</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39221260</w:t>
            </w:r>
          </w:p>
        </w:tc>
        <w:tc>
          <w:tcPr>
            <w:tcW w:w="1620" w:type="dxa"/>
          </w:tcPr>
          <w:p w:rsidR="001F562D" w:rsidRDefault="001F562D" w:rsidP="001F562D">
            <w:r w:rsidRPr="00DF571D">
              <w:t>тарелка</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керамика, стороны 14-16 см, белая, квадратная</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150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4</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39221260</w:t>
            </w:r>
          </w:p>
        </w:tc>
        <w:tc>
          <w:tcPr>
            <w:tcW w:w="1620" w:type="dxa"/>
          </w:tcPr>
          <w:p w:rsidR="001F562D" w:rsidRDefault="001F562D" w:rsidP="001F562D">
            <w:r w:rsidRPr="00DF571D">
              <w:t>тарелка</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керамика, овал, белый, ужин</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150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5</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39221260</w:t>
            </w:r>
          </w:p>
        </w:tc>
        <w:tc>
          <w:tcPr>
            <w:tcW w:w="1620" w:type="dxa"/>
          </w:tcPr>
          <w:p w:rsidR="001F562D" w:rsidRDefault="001F562D" w:rsidP="001F562D">
            <w:r w:rsidRPr="00DF571D">
              <w:t>тарелка</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глубокий, салатный, круглый</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150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6</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39221260</w:t>
            </w:r>
          </w:p>
        </w:tc>
        <w:tc>
          <w:tcPr>
            <w:tcW w:w="1620" w:type="dxa"/>
          </w:tcPr>
          <w:p w:rsidR="001F562D" w:rsidRDefault="001F562D" w:rsidP="001F562D">
            <w:r w:rsidRPr="00DF571D">
              <w:t>тарелка</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оливковый, белый, круглый</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75</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7</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39221260</w:t>
            </w:r>
          </w:p>
        </w:tc>
        <w:tc>
          <w:tcPr>
            <w:tcW w:w="1620" w:type="dxa"/>
          </w:tcPr>
          <w:p w:rsidR="001F562D" w:rsidRDefault="001F562D" w:rsidP="001F562D">
            <w:r w:rsidRPr="00DF571D">
              <w:t>тарелка</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длинный, сервировка рыбы, керамика</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75</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8</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39221260</w:t>
            </w:r>
          </w:p>
        </w:tc>
        <w:tc>
          <w:tcPr>
            <w:tcW w:w="1620" w:type="dxa"/>
          </w:tcPr>
          <w:p w:rsidR="001F562D" w:rsidRDefault="001F562D" w:rsidP="001F562D">
            <w:r w:rsidRPr="00DF571D">
              <w:t>тарелка</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икра рыбная, керамическая</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75</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9</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39221380</w:t>
            </w:r>
          </w:p>
        </w:tc>
        <w:tc>
          <w:tcPr>
            <w:tcW w:w="1620" w:type="dxa"/>
          </w:tcPr>
          <w:p w:rsidR="001F562D" w:rsidRPr="00456941" w:rsidRDefault="001F562D" w:rsidP="001F562D">
            <w:r w:rsidRPr="00456941">
              <w:t>ложка</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Обед, внутри, 18-20 см</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300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10</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39221390</w:t>
            </w:r>
          </w:p>
        </w:tc>
        <w:tc>
          <w:tcPr>
            <w:tcW w:w="1620" w:type="dxa"/>
          </w:tcPr>
          <w:p w:rsidR="001F562D" w:rsidRPr="00456941" w:rsidRDefault="001F562D" w:rsidP="001F562D">
            <w:r w:rsidRPr="00456941">
              <w:t>вилка</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Внутренний, 18-20 см</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300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11</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39241120</w:t>
            </w:r>
          </w:p>
        </w:tc>
        <w:tc>
          <w:tcPr>
            <w:tcW w:w="1620" w:type="dxa"/>
          </w:tcPr>
          <w:p w:rsidR="001F562D" w:rsidRPr="00456941" w:rsidRDefault="001F562D" w:rsidP="001F562D">
            <w:r w:rsidRPr="00456941">
              <w:t>нож</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Нержиц, 18-20 см</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300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12</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39221380</w:t>
            </w:r>
          </w:p>
        </w:tc>
        <w:tc>
          <w:tcPr>
            <w:tcW w:w="1620" w:type="dxa"/>
          </w:tcPr>
          <w:p w:rsidR="001F562D" w:rsidRPr="00456941" w:rsidRDefault="001F562D" w:rsidP="001F562D">
            <w:r w:rsidRPr="00456941">
              <w:t>ложка</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для салата, керамика, любой снег</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150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lastRenderedPageBreak/>
              <w:t>13</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39241120</w:t>
            </w:r>
          </w:p>
        </w:tc>
        <w:tc>
          <w:tcPr>
            <w:tcW w:w="1620" w:type="dxa"/>
          </w:tcPr>
          <w:p w:rsidR="001F562D" w:rsidRPr="00456941" w:rsidRDefault="001F562D" w:rsidP="001F562D">
            <w:r w:rsidRPr="00456941">
              <w:t>кухонный нож</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острый, внутрь, любого типа</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14</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39221120</w:t>
            </w:r>
          </w:p>
        </w:tc>
        <w:tc>
          <w:tcPr>
            <w:tcW w:w="1620" w:type="dxa"/>
          </w:tcPr>
          <w:p w:rsidR="001F562D" w:rsidRPr="00456941" w:rsidRDefault="001F562D" w:rsidP="001F562D">
            <w:r w:rsidRPr="00456941">
              <w:t>пепельница</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Круглое стекло, 10 см в диаметре</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100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15</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39221120</w:t>
            </w:r>
          </w:p>
        </w:tc>
        <w:tc>
          <w:tcPr>
            <w:tcW w:w="1620" w:type="dxa"/>
          </w:tcPr>
          <w:p w:rsidR="001F562D" w:rsidRPr="00456941" w:rsidRDefault="001F562D" w:rsidP="001F562D">
            <w:r w:rsidRPr="00456941">
              <w:t>солонка</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керамика, белая 5-7 см в диаметре,</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100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16</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39221130</w:t>
            </w:r>
          </w:p>
        </w:tc>
        <w:tc>
          <w:tcPr>
            <w:tcW w:w="1620" w:type="dxa"/>
          </w:tcPr>
          <w:p w:rsidR="001F562D" w:rsidRPr="00456941" w:rsidRDefault="001F562D" w:rsidP="001F562D">
            <w:r w:rsidRPr="00456941">
              <w:t>очки</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200 мл стакана сока</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300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17</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39221130</w:t>
            </w:r>
          </w:p>
        </w:tc>
        <w:tc>
          <w:tcPr>
            <w:tcW w:w="1620" w:type="dxa"/>
          </w:tcPr>
          <w:p w:rsidR="001F562D" w:rsidRPr="00456941" w:rsidRDefault="001F562D" w:rsidP="001F562D">
            <w:r w:rsidRPr="00456941">
              <w:t>очки</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100 мл водочного стакана</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300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18</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39221140</w:t>
            </w:r>
          </w:p>
        </w:tc>
        <w:tc>
          <w:tcPr>
            <w:tcW w:w="1620" w:type="dxa"/>
          </w:tcPr>
          <w:p w:rsidR="001F562D" w:rsidRPr="00456941" w:rsidRDefault="001F562D" w:rsidP="001F562D">
            <w:r w:rsidRPr="00456941">
              <w:t>кофейная чашка</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белый, с пластинами, керамика, любой тип</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200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19</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39221140</w:t>
            </w:r>
          </w:p>
        </w:tc>
        <w:tc>
          <w:tcPr>
            <w:tcW w:w="1620" w:type="dxa"/>
          </w:tcPr>
          <w:p w:rsidR="001F562D" w:rsidRPr="00456941" w:rsidRDefault="001F562D" w:rsidP="001F562D">
            <w:r w:rsidRPr="00456941">
              <w:t>чашка чая</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белый, керамический, любой тип</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50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20</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39221280</w:t>
            </w:r>
          </w:p>
        </w:tc>
        <w:tc>
          <w:tcPr>
            <w:tcW w:w="1620" w:type="dxa"/>
          </w:tcPr>
          <w:p w:rsidR="001F562D" w:rsidRPr="00456941" w:rsidRDefault="001F562D" w:rsidP="001F562D">
            <w:r w:rsidRPr="00456941">
              <w:t>миска</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изнутри, глубоко</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200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21</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39221120</w:t>
            </w:r>
          </w:p>
        </w:tc>
        <w:tc>
          <w:tcPr>
            <w:tcW w:w="1620" w:type="dxa"/>
          </w:tcPr>
          <w:p w:rsidR="001F562D" w:rsidRPr="00456941" w:rsidRDefault="001F562D" w:rsidP="001F562D">
            <w:r w:rsidRPr="00456941">
              <w:t>бежать плод</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стекло любого типа, высокое</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ind w:firstLineChars="100" w:firstLine="180"/>
              <w:rPr>
                <w:rFonts w:ascii="GHEA Grapalat" w:hAnsi="GHEA Grapalat"/>
                <w:sz w:val="18"/>
                <w:szCs w:val="18"/>
              </w:rPr>
            </w:pPr>
            <w:r>
              <w:rPr>
                <w:rFonts w:ascii="GHEA Grapalat" w:hAnsi="GHEA Grapalat"/>
                <w:sz w:val="18"/>
                <w:szCs w:val="18"/>
              </w:rPr>
              <w:t xml:space="preserve">        </w:t>
            </w:r>
            <w:r w:rsidRPr="00B31EBA">
              <w:rPr>
                <w:rFonts w:ascii="GHEA Grapalat" w:hAnsi="GHEA Grapalat"/>
                <w:sz w:val="18"/>
                <w:szCs w:val="18"/>
              </w:rPr>
              <w:t>50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22</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39221120</w:t>
            </w:r>
          </w:p>
        </w:tc>
        <w:tc>
          <w:tcPr>
            <w:tcW w:w="1620" w:type="dxa"/>
          </w:tcPr>
          <w:p w:rsidR="001F562D" w:rsidRPr="00456941" w:rsidRDefault="001F562D" w:rsidP="001F562D">
            <w:r w:rsidRPr="00456941">
              <w:t>запустить тесто</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стекло любого типа, высокое</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50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23</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39221120</w:t>
            </w:r>
          </w:p>
        </w:tc>
        <w:tc>
          <w:tcPr>
            <w:tcW w:w="1620" w:type="dxa"/>
          </w:tcPr>
          <w:p w:rsidR="001F562D" w:rsidRPr="00456941" w:rsidRDefault="001F562D" w:rsidP="001F562D">
            <w:r w:rsidRPr="00456941">
              <w:t>ваза конфеты</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стекло любого типа, высокое</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100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24</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39711340</w:t>
            </w:r>
          </w:p>
        </w:tc>
        <w:tc>
          <w:tcPr>
            <w:tcW w:w="1620" w:type="dxa"/>
          </w:tcPr>
          <w:p w:rsidR="001F562D" w:rsidRPr="00456941" w:rsidRDefault="001F562D" w:rsidP="001F562D">
            <w:r w:rsidRPr="00456941">
              <w:t>открывашка</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 xml:space="preserve">вскрытие </w:t>
            </w:r>
            <w:r w:rsidRPr="007F717D">
              <w:lastRenderedPageBreak/>
              <w:t>контейнеров любого типа</w:t>
            </w:r>
          </w:p>
        </w:tc>
        <w:tc>
          <w:tcPr>
            <w:tcW w:w="1107" w:type="dxa"/>
          </w:tcPr>
          <w:p w:rsidR="001F562D" w:rsidRDefault="001F562D" w:rsidP="001F562D">
            <w:r w:rsidRPr="000659D4">
              <w:lastRenderedPageBreak/>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100</w:t>
            </w:r>
          </w:p>
        </w:tc>
        <w:tc>
          <w:tcPr>
            <w:tcW w:w="2160" w:type="dxa"/>
          </w:tcPr>
          <w:p w:rsidR="001F562D" w:rsidRDefault="001F562D" w:rsidP="001F562D">
            <w:r w:rsidRPr="001F562D">
              <w:t xml:space="preserve">Ширак м, </w:t>
            </w:r>
            <w:r w:rsidRPr="001F562D">
              <w:lastRenderedPageBreak/>
              <w:t>Меграшен, 1-я ул. 6-е здание</w:t>
            </w:r>
          </w:p>
        </w:tc>
        <w:tc>
          <w:tcPr>
            <w:tcW w:w="1530" w:type="dxa"/>
          </w:tcPr>
          <w:p w:rsidR="001F562D" w:rsidRDefault="001F562D" w:rsidP="001F562D">
            <w:r w:rsidRPr="00124058">
              <w:lastRenderedPageBreak/>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lastRenderedPageBreak/>
              <w:t>25</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39221300</w:t>
            </w:r>
          </w:p>
        </w:tc>
        <w:tc>
          <w:tcPr>
            <w:tcW w:w="1620" w:type="dxa"/>
          </w:tcPr>
          <w:p w:rsidR="001F562D" w:rsidRPr="00456941" w:rsidRDefault="001F562D" w:rsidP="001F562D">
            <w:r w:rsidRPr="00456941">
              <w:t>стакан воды</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стекло, 2 литра</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75</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26</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39221312</w:t>
            </w:r>
          </w:p>
        </w:tc>
        <w:tc>
          <w:tcPr>
            <w:tcW w:w="1620" w:type="dxa"/>
          </w:tcPr>
          <w:p w:rsidR="001F562D" w:rsidRPr="00456941" w:rsidRDefault="001F562D" w:rsidP="001F562D">
            <w:r w:rsidRPr="00456941">
              <w:t>бойлер</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20-литровый алюминий толщиной 2 мм</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4</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27</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39221312</w:t>
            </w:r>
          </w:p>
        </w:tc>
        <w:tc>
          <w:tcPr>
            <w:tcW w:w="1620" w:type="dxa"/>
          </w:tcPr>
          <w:p w:rsidR="001F562D" w:rsidRPr="00456941" w:rsidRDefault="001F562D" w:rsidP="001F562D">
            <w:r w:rsidRPr="00456941">
              <w:t>бойлер</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40-литровый алюминий толщиной 4 мм</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4</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28</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39221312</w:t>
            </w:r>
          </w:p>
        </w:tc>
        <w:tc>
          <w:tcPr>
            <w:tcW w:w="1620" w:type="dxa"/>
          </w:tcPr>
          <w:p w:rsidR="001F562D" w:rsidRPr="00456941" w:rsidRDefault="001F562D" w:rsidP="001F562D">
            <w:r w:rsidRPr="00456941">
              <w:t>бойлер</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40-литровая эмаль</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3</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29</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39221400</w:t>
            </w:r>
          </w:p>
        </w:tc>
        <w:tc>
          <w:tcPr>
            <w:tcW w:w="1620" w:type="dxa"/>
          </w:tcPr>
          <w:p w:rsidR="001F562D" w:rsidRPr="00456941" w:rsidRDefault="001F562D" w:rsidP="001F562D">
            <w:r w:rsidRPr="00456941">
              <w:t>подставка для посуды</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металл</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150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30</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39221370</w:t>
            </w:r>
          </w:p>
        </w:tc>
        <w:tc>
          <w:tcPr>
            <w:tcW w:w="1620" w:type="dxa"/>
          </w:tcPr>
          <w:p w:rsidR="001F562D" w:rsidRPr="00456941" w:rsidRDefault="001F562D" w:rsidP="001F562D">
            <w:r w:rsidRPr="00456941">
              <w:t>совок</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ужин изнутри</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3</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31</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39221370</w:t>
            </w:r>
          </w:p>
        </w:tc>
        <w:tc>
          <w:tcPr>
            <w:tcW w:w="1620" w:type="dxa"/>
          </w:tcPr>
          <w:p w:rsidR="001F562D" w:rsidRPr="00456941" w:rsidRDefault="001F562D" w:rsidP="001F562D">
            <w:r w:rsidRPr="00456941">
              <w:t>совок</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смеситель, внутренний, с порами</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3</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32</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39221400</w:t>
            </w:r>
          </w:p>
        </w:tc>
        <w:tc>
          <w:tcPr>
            <w:tcW w:w="1620" w:type="dxa"/>
          </w:tcPr>
          <w:p w:rsidR="001F562D" w:rsidRPr="00456941" w:rsidRDefault="001F562D" w:rsidP="001F562D">
            <w:r w:rsidRPr="00456941">
              <w:t>стяжка</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металл, большой 60-80 см</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4</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33</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39221400</w:t>
            </w:r>
          </w:p>
        </w:tc>
        <w:tc>
          <w:tcPr>
            <w:tcW w:w="1620" w:type="dxa"/>
          </w:tcPr>
          <w:p w:rsidR="001F562D" w:rsidRPr="00456941" w:rsidRDefault="001F562D" w:rsidP="001F562D">
            <w:r w:rsidRPr="00456941">
              <w:t>стяжка</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металл, средний 30-60 см</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4</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34</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39224331</w:t>
            </w:r>
          </w:p>
        </w:tc>
        <w:tc>
          <w:tcPr>
            <w:tcW w:w="1620" w:type="dxa"/>
          </w:tcPr>
          <w:p w:rsidR="001F562D" w:rsidRPr="00456941" w:rsidRDefault="001F562D" w:rsidP="001F562D">
            <w:r w:rsidRPr="00456941">
              <w:t>ведро</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Емкость 13 литров, пластик</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4</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35</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39224332</w:t>
            </w:r>
          </w:p>
        </w:tc>
        <w:tc>
          <w:tcPr>
            <w:tcW w:w="1620" w:type="dxa"/>
          </w:tcPr>
          <w:p w:rsidR="001F562D" w:rsidRPr="00456941" w:rsidRDefault="001F562D" w:rsidP="001F562D">
            <w:r w:rsidRPr="00456941">
              <w:t>ведро</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12-литровая емкость, цинк</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4</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lastRenderedPageBreak/>
              <w:t>36</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39224323</w:t>
            </w:r>
          </w:p>
        </w:tc>
        <w:tc>
          <w:tcPr>
            <w:tcW w:w="1620" w:type="dxa"/>
          </w:tcPr>
          <w:p w:rsidR="001F562D" w:rsidRPr="00456941" w:rsidRDefault="001F562D" w:rsidP="001F562D">
            <w:r w:rsidRPr="00456941">
              <w:t>ведро</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10-литровый, эмалированный</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2</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37</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39221270</w:t>
            </w:r>
          </w:p>
        </w:tc>
        <w:tc>
          <w:tcPr>
            <w:tcW w:w="1620" w:type="dxa"/>
          </w:tcPr>
          <w:p w:rsidR="001F562D" w:rsidRPr="00456941" w:rsidRDefault="001F562D" w:rsidP="001F562D">
            <w:r w:rsidRPr="00456941">
              <w:t>контейнер для воды</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Емкость 100 литров, пластик</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2</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38</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39221270</w:t>
            </w:r>
          </w:p>
        </w:tc>
        <w:tc>
          <w:tcPr>
            <w:tcW w:w="1620" w:type="dxa"/>
          </w:tcPr>
          <w:p w:rsidR="001F562D" w:rsidRPr="00456941" w:rsidRDefault="001F562D" w:rsidP="001F562D">
            <w:r w:rsidRPr="00456941">
              <w:t>пластиковая чаша</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Вместимостью 20 литров</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4</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39</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39221270</w:t>
            </w:r>
          </w:p>
        </w:tc>
        <w:tc>
          <w:tcPr>
            <w:tcW w:w="1620" w:type="dxa"/>
          </w:tcPr>
          <w:p w:rsidR="001F562D" w:rsidRPr="00456941" w:rsidRDefault="001F562D" w:rsidP="001F562D">
            <w:r w:rsidRPr="00456941">
              <w:t>пластиковая чаша</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Вместимостью 10 литров</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4</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40</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39221270</w:t>
            </w:r>
          </w:p>
        </w:tc>
        <w:tc>
          <w:tcPr>
            <w:tcW w:w="1620" w:type="dxa"/>
          </w:tcPr>
          <w:p w:rsidR="001F562D" w:rsidRPr="00456941" w:rsidRDefault="001F562D" w:rsidP="001F562D">
            <w:r w:rsidRPr="00456941">
              <w:t>пластиковый контейнер с крышкой</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Герметик емкостью 4,5,6,8 литра</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20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9"/>
        </w:trPr>
        <w:tc>
          <w:tcPr>
            <w:tcW w:w="1006" w:type="dxa"/>
            <w:vAlign w:val="center"/>
          </w:tcPr>
          <w:p w:rsidR="001F562D" w:rsidRDefault="001F562D" w:rsidP="001F562D">
            <w:pPr>
              <w:jc w:val="center"/>
              <w:rPr>
                <w:rFonts w:ascii="GHEA Grapalat" w:hAnsi="GHEA Grapalat"/>
                <w:sz w:val="18"/>
                <w:szCs w:val="18"/>
              </w:rPr>
            </w:pPr>
            <w:r w:rsidRPr="00B31EBA">
              <w:rPr>
                <w:rFonts w:ascii="GHEA Grapalat" w:hAnsi="GHEA Grapalat"/>
                <w:sz w:val="18"/>
                <w:szCs w:val="18"/>
              </w:rPr>
              <w:t>41</w:t>
            </w:r>
          </w:p>
          <w:p w:rsidR="001F562D" w:rsidRPr="00B31EBA" w:rsidRDefault="001F562D" w:rsidP="001F562D">
            <w:pPr>
              <w:jc w:val="center"/>
              <w:rPr>
                <w:rFonts w:ascii="GHEA Grapalat" w:hAnsi="GHEA Grapalat"/>
                <w:sz w:val="18"/>
                <w:szCs w:val="18"/>
              </w:rPr>
            </w:pP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39221290</w:t>
            </w:r>
          </w:p>
        </w:tc>
        <w:tc>
          <w:tcPr>
            <w:tcW w:w="1620" w:type="dxa"/>
          </w:tcPr>
          <w:p w:rsidR="001F562D" w:rsidRPr="00456941" w:rsidRDefault="001F562D" w:rsidP="001F562D">
            <w:r w:rsidRPr="00456941">
              <w:t>чайник</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Емкость 3-5 литров, металл</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3</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Default="001F562D" w:rsidP="001F562D">
            <w:pPr>
              <w:jc w:val="center"/>
              <w:rPr>
                <w:rFonts w:ascii="GHEA Grapalat" w:hAnsi="GHEA Grapalat"/>
                <w:sz w:val="18"/>
                <w:szCs w:val="18"/>
              </w:rPr>
            </w:pPr>
            <w:r w:rsidRPr="00B31EBA">
              <w:rPr>
                <w:rFonts w:ascii="GHEA Grapalat" w:hAnsi="GHEA Grapalat"/>
                <w:sz w:val="18"/>
                <w:szCs w:val="18"/>
              </w:rPr>
              <w:t>42</w:t>
            </w:r>
          </w:p>
          <w:p w:rsidR="001F562D" w:rsidRPr="00B31EBA" w:rsidRDefault="001F562D" w:rsidP="001F562D">
            <w:pPr>
              <w:jc w:val="center"/>
              <w:rPr>
                <w:rFonts w:ascii="GHEA Grapalat" w:hAnsi="GHEA Grapalat"/>
                <w:sz w:val="18"/>
                <w:szCs w:val="18"/>
              </w:rPr>
            </w:pP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39221210</w:t>
            </w:r>
          </w:p>
        </w:tc>
        <w:tc>
          <w:tcPr>
            <w:tcW w:w="1620" w:type="dxa"/>
          </w:tcPr>
          <w:p w:rsidR="001F562D" w:rsidRPr="00456941" w:rsidRDefault="001F562D" w:rsidP="001F562D">
            <w:r w:rsidRPr="00456941">
              <w:t>лоток</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большой и средний, металл</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20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43</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39711140</w:t>
            </w:r>
          </w:p>
        </w:tc>
        <w:tc>
          <w:tcPr>
            <w:tcW w:w="1620" w:type="dxa"/>
          </w:tcPr>
          <w:p w:rsidR="001F562D" w:rsidRPr="00456941" w:rsidRDefault="001F562D" w:rsidP="001F562D">
            <w:r w:rsidRPr="00456941">
              <w:t>морозилка</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Бытовая, Двухместный</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44</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39711120</w:t>
            </w:r>
          </w:p>
        </w:tc>
        <w:tc>
          <w:tcPr>
            <w:tcW w:w="1620" w:type="dxa"/>
          </w:tcPr>
          <w:p w:rsidR="001F562D" w:rsidRPr="00456941" w:rsidRDefault="001F562D" w:rsidP="001F562D">
            <w:r w:rsidRPr="00456941">
              <w:t>льдохранилище</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общий объем: 260-270л,</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45</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39711310</w:t>
            </w:r>
          </w:p>
        </w:tc>
        <w:tc>
          <w:tcPr>
            <w:tcW w:w="1620" w:type="dxa"/>
          </w:tcPr>
          <w:p w:rsidR="001F562D" w:rsidRPr="00456941" w:rsidRDefault="001F562D" w:rsidP="001F562D">
            <w:r w:rsidRPr="00456941">
              <w:t>газовая плита</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темно-серый, LG или эквивалент</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46</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39221400</w:t>
            </w:r>
          </w:p>
        </w:tc>
        <w:tc>
          <w:tcPr>
            <w:tcW w:w="1620" w:type="dxa"/>
          </w:tcPr>
          <w:p w:rsidR="001F562D" w:rsidRPr="00456941" w:rsidRDefault="001F562D" w:rsidP="001F562D">
            <w:r w:rsidRPr="00456941">
              <w:t>вертел</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 xml:space="preserve">бытовая, вместимость 507 л, вместительная вместимость: </w:t>
            </w:r>
            <w:r w:rsidRPr="007F717D">
              <w:lastRenderedPageBreak/>
              <w:t>507 л, вертикальная, шипение или эквивалент</w:t>
            </w:r>
          </w:p>
        </w:tc>
        <w:tc>
          <w:tcPr>
            <w:tcW w:w="1107" w:type="dxa"/>
          </w:tcPr>
          <w:p w:rsidR="001F562D" w:rsidRDefault="001F562D" w:rsidP="001F562D">
            <w:r w:rsidRPr="000659D4">
              <w:lastRenderedPageBreak/>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100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lastRenderedPageBreak/>
              <w:t>47</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39224342</w:t>
            </w:r>
          </w:p>
        </w:tc>
        <w:tc>
          <w:tcPr>
            <w:tcW w:w="1620" w:type="dxa"/>
          </w:tcPr>
          <w:p w:rsidR="001F562D" w:rsidRPr="00456941" w:rsidRDefault="001F562D" w:rsidP="001F562D">
            <w:r w:rsidRPr="00456941">
              <w:t>мусорное ведро</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бытовая, площадь 4 газ + 2 электрика, нержавеющая сталь, LUQSEL или эквивалент</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4</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48</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39121200</w:t>
            </w:r>
          </w:p>
        </w:tc>
        <w:tc>
          <w:tcPr>
            <w:tcW w:w="1620" w:type="dxa"/>
          </w:tcPr>
          <w:p w:rsidR="001F562D" w:rsidRPr="00456941" w:rsidRDefault="001F562D" w:rsidP="001F562D">
            <w:r w:rsidRPr="00456941">
              <w:t>стол</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барбекю с деревянной крышкой</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22</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49</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39121200</w:t>
            </w:r>
          </w:p>
        </w:tc>
        <w:tc>
          <w:tcPr>
            <w:tcW w:w="1620" w:type="dxa"/>
          </w:tcPr>
          <w:p w:rsidR="001F562D" w:rsidRPr="00456941" w:rsidRDefault="001F562D" w:rsidP="001F562D">
            <w:r w:rsidRPr="00456941">
              <w:t>стол</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металл;</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50</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39141350</w:t>
            </w:r>
          </w:p>
        </w:tc>
        <w:tc>
          <w:tcPr>
            <w:tcW w:w="1620" w:type="dxa"/>
          </w:tcPr>
          <w:p w:rsidR="001F562D" w:rsidRPr="00456941" w:rsidRDefault="001F562D" w:rsidP="001F562D">
            <w:r w:rsidRPr="00456941">
              <w:t>стол</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деревянный 2,5 * 0,9 м, ножки из дерева</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51</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39121400</w:t>
            </w:r>
          </w:p>
        </w:tc>
        <w:tc>
          <w:tcPr>
            <w:tcW w:w="1620" w:type="dxa"/>
          </w:tcPr>
          <w:p w:rsidR="001F562D" w:rsidRPr="00456941" w:rsidRDefault="001F562D" w:rsidP="001F562D">
            <w:r w:rsidRPr="00456941">
              <w:t>стол</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деревянный 3,5 * 0,9 м, ножки из дерева</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52</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39141350</w:t>
            </w:r>
          </w:p>
        </w:tc>
        <w:tc>
          <w:tcPr>
            <w:tcW w:w="1620" w:type="dxa"/>
          </w:tcPr>
          <w:p w:rsidR="001F562D" w:rsidRPr="00456941" w:rsidRDefault="001F562D" w:rsidP="001F562D">
            <w:r w:rsidRPr="00456941">
              <w:t>стол</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кофе, полностью деревянный,</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2</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53</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39111170</w:t>
            </w:r>
          </w:p>
        </w:tc>
        <w:tc>
          <w:tcPr>
            <w:tcW w:w="1620" w:type="dxa"/>
          </w:tcPr>
          <w:p w:rsidR="001F562D" w:rsidRPr="00456941" w:rsidRDefault="001F562D" w:rsidP="001F562D">
            <w:r w:rsidRPr="00456941">
              <w:t>сиденье</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стол 1,8 * 0,8 м, деревянный</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280</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54</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39138300</w:t>
            </w:r>
          </w:p>
        </w:tc>
        <w:tc>
          <w:tcPr>
            <w:tcW w:w="1620" w:type="dxa"/>
          </w:tcPr>
          <w:p w:rsidR="001F562D" w:rsidRPr="00456941" w:rsidRDefault="001F562D" w:rsidP="001F562D">
            <w:r w:rsidRPr="00456941">
              <w:t>мебель для ресепшн</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2 м * 0,9 м с полной ногой и педалью</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1</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55</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39299310</w:t>
            </w:r>
          </w:p>
        </w:tc>
        <w:tc>
          <w:tcPr>
            <w:tcW w:w="1620" w:type="dxa"/>
          </w:tcPr>
          <w:p w:rsidR="001F562D" w:rsidRPr="00456941" w:rsidRDefault="001F562D" w:rsidP="001F562D">
            <w:r w:rsidRPr="00456941">
              <w:t>зеркало</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полумягкий, дерево,</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2</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56</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39515100</w:t>
            </w:r>
          </w:p>
        </w:tc>
        <w:tc>
          <w:tcPr>
            <w:tcW w:w="1620" w:type="dxa"/>
          </w:tcPr>
          <w:p w:rsidR="001F562D" w:rsidRPr="00456941" w:rsidRDefault="001F562D" w:rsidP="001F562D">
            <w:r w:rsidRPr="00456941">
              <w:t>занавес готов</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 xml:space="preserve">диван 1 шт, </w:t>
            </w:r>
            <w:r w:rsidRPr="007F717D">
              <w:lastRenderedPageBreak/>
              <w:t>кресло 4 шт, обои из ткани</w:t>
            </w:r>
          </w:p>
        </w:tc>
        <w:tc>
          <w:tcPr>
            <w:tcW w:w="1107" w:type="dxa"/>
          </w:tcPr>
          <w:p w:rsidR="001F562D" w:rsidRDefault="001F562D" w:rsidP="001F562D">
            <w:r w:rsidRPr="000659D4">
              <w:lastRenderedPageBreak/>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8</w:t>
            </w:r>
          </w:p>
        </w:tc>
        <w:tc>
          <w:tcPr>
            <w:tcW w:w="2160" w:type="dxa"/>
          </w:tcPr>
          <w:p w:rsidR="001F562D" w:rsidRDefault="001F562D" w:rsidP="001F562D">
            <w:r w:rsidRPr="001F562D">
              <w:t xml:space="preserve">Ширак м, </w:t>
            </w:r>
            <w:r w:rsidRPr="001F562D">
              <w:lastRenderedPageBreak/>
              <w:t>Меграшен, 1-я ул. 6-е здание</w:t>
            </w:r>
          </w:p>
        </w:tc>
        <w:tc>
          <w:tcPr>
            <w:tcW w:w="1530" w:type="dxa"/>
          </w:tcPr>
          <w:p w:rsidR="001F562D" w:rsidRDefault="001F562D" w:rsidP="001F562D">
            <w:r w:rsidRPr="00124058">
              <w:lastRenderedPageBreak/>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lastRenderedPageBreak/>
              <w:t>57</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39132220</w:t>
            </w:r>
          </w:p>
        </w:tc>
        <w:tc>
          <w:tcPr>
            <w:tcW w:w="1620" w:type="dxa"/>
          </w:tcPr>
          <w:p w:rsidR="001F562D" w:rsidRPr="00456941" w:rsidRDefault="001F562D" w:rsidP="001F562D">
            <w:r w:rsidRPr="00456941">
              <w:t>вешалка для штор</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без рамки, стекло</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8</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r w:rsidR="001F562D" w:rsidRPr="00DD1F47" w:rsidTr="00DD7594">
        <w:trPr>
          <w:trHeight w:val="246"/>
        </w:trPr>
        <w:tc>
          <w:tcPr>
            <w:tcW w:w="1006"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58</w:t>
            </w:r>
          </w:p>
        </w:tc>
        <w:tc>
          <w:tcPr>
            <w:tcW w:w="1802" w:type="dxa"/>
            <w:vAlign w:val="center"/>
          </w:tcPr>
          <w:p w:rsidR="001F562D" w:rsidRPr="00B31EBA" w:rsidRDefault="001F562D" w:rsidP="001F562D">
            <w:pPr>
              <w:rPr>
                <w:rFonts w:ascii="GHEA Grapalat" w:hAnsi="GHEA Grapalat"/>
                <w:sz w:val="18"/>
                <w:szCs w:val="18"/>
              </w:rPr>
            </w:pPr>
            <w:r w:rsidRPr="00B31EBA">
              <w:rPr>
                <w:rFonts w:ascii="GHEA Grapalat" w:hAnsi="GHEA Grapalat"/>
                <w:sz w:val="18"/>
                <w:szCs w:val="18"/>
              </w:rPr>
              <w:t>39513110</w:t>
            </w:r>
          </w:p>
        </w:tc>
        <w:tc>
          <w:tcPr>
            <w:tcW w:w="1620" w:type="dxa"/>
          </w:tcPr>
          <w:p w:rsidR="001F562D" w:rsidRDefault="001F562D" w:rsidP="001F562D">
            <w:r w:rsidRPr="00456941">
              <w:t>скатерть</w:t>
            </w:r>
          </w:p>
        </w:tc>
        <w:tc>
          <w:tcPr>
            <w:tcW w:w="770" w:type="dxa"/>
            <w:vAlign w:val="center"/>
          </w:tcPr>
          <w:p w:rsidR="001F562D" w:rsidRPr="00DD1F47" w:rsidRDefault="001F562D" w:rsidP="001F562D">
            <w:pPr>
              <w:jc w:val="center"/>
              <w:rPr>
                <w:rFonts w:ascii="GHEA Grapalat" w:hAnsi="GHEA Grapalat"/>
                <w:sz w:val="20"/>
              </w:rPr>
            </w:pPr>
          </w:p>
        </w:tc>
        <w:tc>
          <w:tcPr>
            <w:tcW w:w="1903" w:type="dxa"/>
          </w:tcPr>
          <w:p w:rsidR="001F562D" w:rsidRPr="007F717D" w:rsidRDefault="001F562D" w:rsidP="001F562D">
            <w:r w:rsidRPr="007F717D">
              <w:t>декоративная, атласная и нейлоновая ткань 4,5 м * 3,0 м,</w:t>
            </w:r>
          </w:p>
        </w:tc>
        <w:tc>
          <w:tcPr>
            <w:tcW w:w="1107" w:type="dxa"/>
          </w:tcPr>
          <w:p w:rsidR="001F562D" w:rsidRDefault="001F562D" w:rsidP="001F562D">
            <w:r w:rsidRPr="000659D4">
              <w:t>щт</w:t>
            </w:r>
          </w:p>
        </w:tc>
        <w:tc>
          <w:tcPr>
            <w:tcW w:w="783" w:type="dxa"/>
            <w:vAlign w:val="center"/>
          </w:tcPr>
          <w:p w:rsidR="001F562D" w:rsidRPr="00DD1F47" w:rsidRDefault="001F562D" w:rsidP="001F562D">
            <w:pPr>
              <w:jc w:val="center"/>
              <w:rPr>
                <w:rFonts w:ascii="GHEA Grapalat" w:hAnsi="GHEA Grapalat"/>
                <w:sz w:val="20"/>
              </w:rPr>
            </w:pPr>
          </w:p>
        </w:tc>
        <w:tc>
          <w:tcPr>
            <w:tcW w:w="1127" w:type="dxa"/>
            <w:vAlign w:val="center"/>
          </w:tcPr>
          <w:p w:rsidR="001F562D" w:rsidRPr="00DD1F47" w:rsidRDefault="001F562D" w:rsidP="001F562D">
            <w:pPr>
              <w:jc w:val="center"/>
              <w:rPr>
                <w:rFonts w:ascii="GHEA Grapalat" w:hAnsi="GHEA Grapalat"/>
                <w:sz w:val="20"/>
              </w:rPr>
            </w:pPr>
          </w:p>
        </w:tc>
        <w:tc>
          <w:tcPr>
            <w:tcW w:w="1780" w:type="dxa"/>
            <w:vAlign w:val="center"/>
          </w:tcPr>
          <w:p w:rsidR="001F562D" w:rsidRPr="00B31EBA" w:rsidRDefault="001F562D" w:rsidP="001F562D">
            <w:pPr>
              <w:jc w:val="center"/>
              <w:rPr>
                <w:rFonts w:ascii="GHEA Grapalat" w:hAnsi="GHEA Grapalat"/>
                <w:sz w:val="18"/>
                <w:szCs w:val="18"/>
              </w:rPr>
            </w:pPr>
            <w:r w:rsidRPr="00B31EBA">
              <w:rPr>
                <w:rFonts w:ascii="GHEA Grapalat" w:hAnsi="GHEA Grapalat"/>
                <w:sz w:val="18"/>
                <w:szCs w:val="18"/>
              </w:rPr>
              <w:t>24</w:t>
            </w:r>
          </w:p>
        </w:tc>
        <w:tc>
          <w:tcPr>
            <w:tcW w:w="2160" w:type="dxa"/>
          </w:tcPr>
          <w:p w:rsidR="001F562D" w:rsidRDefault="001F562D" w:rsidP="001F562D">
            <w:r w:rsidRPr="001F562D">
              <w:t>Ширак м, Меграшен, 1-я ул. 6-е здание</w:t>
            </w:r>
          </w:p>
        </w:tc>
        <w:tc>
          <w:tcPr>
            <w:tcW w:w="1530" w:type="dxa"/>
          </w:tcPr>
          <w:p w:rsidR="001F562D" w:rsidRDefault="001F562D" w:rsidP="001F562D">
            <w:r w:rsidRPr="00124058">
              <w:t xml:space="preserve"> По заказу</w:t>
            </w:r>
          </w:p>
        </w:tc>
      </w:tr>
    </w:tbl>
    <w:p w:rsidR="00AD359E" w:rsidRPr="00AD359E" w:rsidRDefault="00AD359E" w:rsidP="00AD359E">
      <w:pPr>
        <w:widowControl w:val="0"/>
        <w:jc w:val="both"/>
        <w:rPr>
          <w:rFonts w:ascii="Arial" w:hAnsi="Arial" w:cs="Arial"/>
          <w:sz w:val="18"/>
          <w:szCs w:val="18"/>
        </w:rPr>
      </w:pPr>
      <w:r w:rsidRPr="00AD359E">
        <w:rPr>
          <w:rFonts w:ascii="Arial" w:hAnsi="Arial" w:cs="Arial"/>
          <w:sz w:val="18"/>
          <w:szCs w:val="18"/>
        </w:rPr>
        <w:t>Дата доставки для всех платежей.</w:t>
      </w:r>
    </w:p>
    <w:p w:rsidR="00AD359E" w:rsidRPr="00AD359E" w:rsidRDefault="00AD359E" w:rsidP="00AD359E">
      <w:pPr>
        <w:widowControl w:val="0"/>
        <w:jc w:val="both"/>
        <w:rPr>
          <w:rFonts w:ascii="Arial" w:hAnsi="Arial" w:cs="Arial"/>
          <w:sz w:val="18"/>
          <w:szCs w:val="18"/>
        </w:rPr>
      </w:pPr>
      <w:r w:rsidRPr="00AD359E">
        <w:rPr>
          <w:rFonts w:ascii="Arial" w:hAnsi="Arial" w:cs="Arial"/>
          <w:sz w:val="18"/>
          <w:szCs w:val="18"/>
          <w:lang w:val="en-US"/>
        </w:rPr>
        <w:t> </w:t>
      </w:r>
      <w:r w:rsidRPr="00AD359E">
        <w:rPr>
          <w:rFonts w:ascii="Arial" w:hAnsi="Arial" w:cs="Arial"/>
          <w:sz w:val="18"/>
          <w:szCs w:val="18"/>
        </w:rPr>
        <w:t>20 дней после даты вступления в силу Соглашения между сторонами на 1-й раунд 20 дней / если Поставщик не согласен доставить ранее / на других этапах доставки, каждый в течение 3 рабочих дней с момента получения заказа от Клиента.</w:t>
      </w:r>
    </w:p>
    <w:p w:rsidR="00AD359E" w:rsidRPr="00AD359E" w:rsidRDefault="00AD359E" w:rsidP="00AD359E">
      <w:pPr>
        <w:widowControl w:val="0"/>
        <w:jc w:val="both"/>
        <w:rPr>
          <w:rFonts w:ascii="Arial" w:hAnsi="Arial" w:cs="Arial"/>
          <w:sz w:val="18"/>
          <w:szCs w:val="18"/>
        </w:rPr>
      </w:pPr>
      <w:r w:rsidRPr="00AD359E">
        <w:rPr>
          <w:rFonts w:ascii="Arial" w:hAnsi="Arial" w:cs="Arial"/>
          <w:sz w:val="18"/>
          <w:szCs w:val="18"/>
        </w:rPr>
        <w:t>*** В соответствии со статьей 13, раздел 5 Закона РА о закупках, если признаки какого-либо предмета закупки провозглашены или относятся к какому-либо торговому знаку, торговому наименованию, патенту, эскизу или модели, стране происхождения или конкретному источнику или производитель, и в этом случае участники торгов могут представить эквивалент данного предмета покупки, одновременно представив участнику характеристики конкретного представленного предмета покупки.</w:t>
      </w:r>
    </w:p>
    <w:p w:rsidR="00AD359E" w:rsidRPr="00AD359E" w:rsidRDefault="00AD359E" w:rsidP="00AD359E">
      <w:pPr>
        <w:widowControl w:val="0"/>
        <w:jc w:val="both"/>
        <w:rPr>
          <w:rFonts w:ascii="Arial" w:hAnsi="Arial" w:cs="Arial"/>
          <w:sz w:val="18"/>
          <w:szCs w:val="18"/>
        </w:rPr>
      </w:pPr>
    </w:p>
    <w:p w:rsidR="00AD359E" w:rsidRPr="00AD359E" w:rsidRDefault="00AD359E" w:rsidP="00AD359E">
      <w:pPr>
        <w:widowControl w:val="0"/>
        <w:jc w:val="both"/>
        <w:rPr>
          <w:rFonts w:ascii="Arial" w:hAnsi="Arial" w:cs="Arial"/>
          <w:sz w:val="18"/>
          <w:szCs w:val="18"/>
        </w:rPr>
      </w:pPr>
      <w:r w:rsidRPr="00AD359E">
        <w:rPr>
          <w:rFonts w:ascii="Arial" w:hAnsi="Arial" w:cs="Arial"/>
          <w:sz w:val="18"/>
          <w:szCs w:val="18"/>
        </w:rPr>
        <w:t>* Срок доставки товара, а в случае поэтапной доставки - срок поставки первой очереди, устанавливается не менее 20 календарных дней, расчет которых производится на дату вступления в силу прав и обязанностей сторон договора, если только выбранный участник не согласен с этим. Доставить в более короткие сроки. Срок доставки не может превышать 25 декабря этого года.</w:t>
      </w:r>
    </w:p>
    <w:p w:rsidR="00AD359E" w:rsidRPr="00AD359E" w:rsidRDefault="00AD359E" w:rsidP="00AD359E">
      <w:pPr>
        <w:widowControl w:val="0"/>
        <w:jc w:val="both"/>
        <w:rPr>
          <w:rFonts w:ascii="Arial" w:hAnsi="Arial" w:cs="Arial"/>
          <w:sz w:val="18"/>
          <w:szCs w:val="18"/>
        </w:rPr>
      </w:pPr>
      <w:r w:rsidRPr="00AD359E">
        <w:rPr>
          <w:rFonts w:ascii="Arial" w:hAnsi="Arial" w:cs="Arial"/>
          <w:sz w:val="18"/>
          <w:szCs w:val="18"/>
        </w:rPr>
        <w:t>** Если в приглашении не содержится информация о товарном знаке, фирменном наименовании, бренде и производителе продукта, предлагаемого участником, товарный знак, название бренда и изготовителя и столбец удаляются. В случае, предусмотренном Договором, Продавец также предоставляет Покупателю гарантийное письмо или сертификат соответствия от производителя или его представителя.</w:t>
      </w:r>
    </w:p>
    <w:p w:rsidR="00FC021B" w:rsidRPr="003D20D8" w:rsidRDefault="00AD359E" w:rsidP="00ED3045">
      <w:pPr>
        <w:widowControl w:val="0"/>
        <w:jc w:val="both"/>
        <w:rPr>
          <w:rFonts w:ascii="Arial" w:hAnsi="Arial" w:cs="Arial"/>
          <w:sz w:val="18"/>
          <w:szCs w:val="18"/>
        </w:rPr>
      </w:pPr>
      <w:r w:rsidRPr="00AD359E">
        <w:rPr>
          <w:rFonts w:ascii="Arial" w:hAnsi="Arial" w:cs="Arial"/>
          <w:sz w:val="18"/>
          <w:szCs w:val="18"/>
        </w:rPr>
        <w:t>*** Если договор заключается на основании пункта 6 статьи 15 Закона РА «О закупках», столбец рассчитывается с даты вступления в силу соглашения между сторонами в случае финансовых средств.</w:t>
      </w:r>
    </w:p>
    <w:p w:rsidR="00AD359E" w:rsidRPr="00AD359E" w:rsidRDefault="00AD359E" w:rsidP="00AD359E">
      <w:pPr>
        <w:widowControl w:val="0"/>
        <w:jc w:val="both"/>
        <w:rPr>
          <w:rFonts w:ascii="Arial" w:hAnsi="Arial" w:cs="Arial"/>
          <w:sz w:val="18"/>
          <w:szCs w:val="18"/>
        </w:rPr>
      </w:pPr>
      <w:r w:rsidRPr="00AD359E">
        <w:rPr>
          <w:rFonts w:ascii="Arial" w:hAnsi="Arial" w:cs="Arial"/>
          <w:b/>
          <w:sz w:val="18"/>
          <w:szCs w:val="18"/>
        </w:rPr>
        <w:t xml:space="preserve">Примечание. </w:t>
      </w:r>
      <w:r w:rsidRPr="00AD359E">
        <w:rPr>
          <w:rFonts w:ascii="Arial" w:hAnsi="Arial" w:cs="Arial"/>
          <w:sz w:val="18"/>
          <w:szCs w:val="18"/>
        </w:rPr>
        <w:t>На момент подачи заявки срок использования должен быть:</w:t>
      </w:r>
    </w:p>
    <w:p w:rsidR="00AD359E" w:rsidRPr="00AD359E" w:rsidRDefault="00AD359E" w:rsidP="00AD359E">
      <w:pPr>
        <w:widowControl w:val="0"/>
        <w:jc w:val="both"/>
        <w:rPr>
          <w:rFonts w:ascii="Arial" w:hAnsi="Arial" w:cs="Arial"/>
          <w:sz w:val="18"/>
          <w:szCs w:val="18"/>
        </w:rPr>
      </w:pPr>
      <w:r w:rsidRPr="00AD359E">
        <w:rPr>
          <w:rFonts w:ascii="Arial" w:hAnsi="Arial" w:cs="Arial"/>
          <w:sz w:val="18"/>
          <w:szCs w:val="18"/>
        </w:rPr>
        <w:t>а. Если они имеют срок годности более 2,5 лет, они должны иметь срок годности не менее 2 лет на момент поставки;</w:t>
      </w:r>
    </w:p>
    <w:p w:rsidR="00AD359E" w:rsidRPr="00AD359E" w:rsidRDefault="00AD359E" w:rsidP="00AD359E">
      <w:pPr>
        <w:widowControl w:val="0"/>
        <w:jc w:val="both"/>
        <w:rPr>
          <w:rFonts w:ascii="Arial" w:hAnsi="Arial" w:cs="Arial"/>
          <w:sz w:val="18"/>
          <w:szCs w:val="18"/>
        </w:rPr>
      </w:pPr>
      <w:r w:rsidRPr="00AD359E">
        <w:rPr>
          <w:rFonts w:ascii="Arial" w:hAnsi="Arial" w:cs="Arial"/>
          <w:sz w:val="18"/>
          <w:szCs w:val="18"/>
        </w:rPr>
        <w:t>б. Если у вас есть срок годности до 2,5 лет, у вас должно быть не менее двух третей от общего срока годности препарата на момент доставки.</w:t>
      </w:r>
    </w:p>
    <w:p w:rsidR="00AD359E" w:rsidRPr="00AD359E" w:rsidRDefault="00AD359E" w:rsidP="00AD359E">
      <w:pPr>
        <w:widowControl w:val="0"/>
        <w:jc w:val="both"/>
        <w:rPr>
          <w:rFonts w:ascii="Arial" w:hAnsi="Arial" w:cs="Arial"/>
          <w:sz w:val="18"/>
          <w:szCs w:val="18"/>
        </w:rPr>
      </w:pPr>
      <w:r w:rsidRPr="00AD359E">
        <w:rPr>
          <w:rFonts w:ascii="Arial" w:hAnsi="Arial" w:cs="Arial"/>
          <w:sz w:val="18"/>
          <w:szCs w:val="18"/>
        </w:rPr>
        <w:t>На момент подачи заявки срок использования должен быть:</w:t>
      </w:r>
    </w:p>
    <w:p w:rsidR="00AD359E" w:rsidRPr="00AD359E" w:rsidRDefault="00AD359E" w:rsidP="00AD359E">
      <w:pPr>
        <w:widowControl w:val="0"/>
        <w:jc w:val="both"/>
        <w:rPr>
          <w:rFonts w:ascii="Arial" w:hAnsi="Arial" w:cs="Arial"/>
          <w:sz w:val="18"/>
          <w:szCs w:val="18"/>
        </w:rPr>
      </w:pPr>
      <w:r w:rsidRPr="00AD359E">
        <w:rPr>
          <w:rFonts w:ascii="Arial" w:hAnsi="Arial" w:cs="Arial"/>
          <w:sz w:val="18"/>
          <w:szCs w:val="18"/>
        </w:rPr>
        <w:t> а. Если они имеют срок годности более 2,5 лет, они должны иметь срок годности не менее 2 лет на момент поставки;</w:t>
      </w:r>
    </w:p>
    <w:p w:rsidR="00FC021B" w:rsidRPr="003D20D8" w:rsidRDefault="00AD359E" w:rsidP="00ED3045">
      <w:pPr>
        <w:widowControl w:val="0"/>
        <w:jc w:val="both"/>
        <w:rPr>
          <w:rFonts w:ascii="Arial" w:hAnsi="Arial" w:cs="Arial"/>
          <w:sz w:val="18"/>
          <w:szCs w:val="18"/>
        </w:rPr>
      </w:pPr>
      <w:r w:rsidRPr="00AD359E">
        <w:rPr>
          <w:rFonts w:ascii="Arial" w:hAnsi="Arial" w:cs="Arial"/>
          <w:sz w:val="18"/>
          <w:szCs w:val="18"/>
        </w:rPr>
        <w:t>б. Если у вас есть срок годности до 2,5 лет, у вас должно быть не менее двух третей от общего срока годности препарата на момент доставки.</w:t>
      </w:r>
    </w:p>
    <w:p w:rsidR="00F954E8" w:rsidRPr="00151A8C" w:rsidRDefault="00C84F92" w:rsidP="00ED3045">
      <w:pPr>
        <w:widowControl w:val="0"/>
        <w:jc w:val="both"/>
        <w:rPr>
          <w:rFonts w:ascii="GHEA Grapalat" w:hAnsi="GHEA Grapalat"/>
          <w:b/>
        </w:rPr>
      </w:pPr>
      <w:r>
        <w:rPr>
          <w:rFonts w:ascii="GHEA Grapalat" w:hAnsi="GHEA Grapalat"/>
          <w:b/>
        </w:rPr>
        <w:br/>
      </w: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ED3045">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ED3045">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ED3045">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ED3045">
            <w:pPr>
              <w:widowControl w:val="0"/>
              <w:jc w:val="center"/>
              <w:rPr>
                <w:rFonts w:ascii="GHEA Grapalat" w:hAnsi="GHEA Grapalat"/>
              </w:rPr>
            </w:pPr>
          </w:p>
        </w:tc>
        <w:tc>
          <w:tcPr>
            <w:tcW w:w="4343" w:type="dxa"/>
          </w:tcPr>
          <w:p w:rsidR="00071D1C" w:rsidRPr="00B138F3" w:rsidRDefault="00071D1C" w:rsidP="00ED3045">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ED3045">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ED3045">
            <w:pPr>
              <w:widowControl w:val="0"/>
              <w:jc w:val="center"/>
              <w:rPr>
                <w:rFonts w:ascii="GHEA Grapalat" w:hAnsi="GHEA Grapalat"/>
              </w:rPr>
            </w:pPr>
            <w:r w:rsidRPr="00B138F3">
              <w:rPr>
                <w:rFonts w:ascii="GHEA Grapalat" w:hAnsi="GHEA Grapalat"/>
              </w:rPr>
              <w:t>М. П.</w:t>
            </w:r>
          </w:p>
        </w:tc>
      </w:tr>
    </w:tbl>
    <w:p w:rsidR="00071D1C" w:rsidRPr="00B138F3" w:rsidRDefault="00071D1C" w:rsidP="00ED3045">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ED3045">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ED3045">
      <w:pPr>
        <w:widowControl w:val="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2"/>
        <w:t>*</w:t>
      </w:r>
    </w:p>
    <w:p w:rsidR="00071D1C" w:rsidRPr="00B138F3" w:rsidRDefault="00071D1C" w:rsidP="00ED3045">
      <w:pPr>
        <w:widowControl w:val="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E67FD5">
        <w:trPr>
          <w:trHeight w:val="305"/>
          <w:jc w:val="center"/>
        </w:trPr>
        <w:tc>
          <w:tcPr>
            <w:tcW w:w="15903" w:type="dxa"/>
            <w:gridSpan w:val="16"/>
          </w:tcPr>
          <w:p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E67FD5">
        <w:trPr>
          <w:trHeight w:val="747"/>
          <w:jc w:val="center"/>
        </w:trPr>
        <w:tc>
          <w:tcPr>
            <w:tcW w:w="1724" w:type="dxa"/>
            <w:vAlign w:val="center"/>
          </w:tcPr>
          <w:p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ED3045">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071D1C" w:rsidRPr="00B138F3" w:rsidRDefault="00071D1C" w:rsidP="00ED3045">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3"/>
              <w:t>**</w:t>
            </w:r>
          </w:p>
        </w:tc>
      </w:tr>
      <w:tr w:rsidR="00B138F3" w:rsidRPr="00B138F3" w:rsidTr="00AB4EAB">
        <w:trPr>
          <w:trHeight w:val="594"/>
          <w:jc w:val="center"/>
        </w:trPr>
        <w:tc>
          <w:tcPr>
            <w:tcW w:w="1724" w:type="dxa"/>
          </w:tcPr>
          <w:p w:rsidR="00071D1C" w:rsidRPr="00B138F3" w:rsidRDefault="00071D1C" w:rsidP="00ED3045">
            <w:pPr>
              <w:widowControl w:val="0"/>
              <w:jc w:val="center"/>
              <w:rPr>
                <w:rFonts w:ascii="GHEA Grapalat" w:hAnsi="GHEA Grapalat"/>
                <w:sz w:val="16"/>
                <w:szCs w:val="16"/>
              </w:rPr>
            </w:pPr>
          </w:p>
        </w:tc>
        <w:tc>
          <w:tcPr>
            <w:tcW w:w="2155" w:type="dxa"/>
          </w:tcPr>
          <w:p w:rsidR="00071D1C" w:rsidRPr="00B138F3" w:rsidRDefault="00071D1C" w:rsidP="00ED3045">
            <w:pPr>
              <w:widowControl w:val="0"/>
              <w:jc w:val="center"/>
              <w:rPr>
                <w:rFonts w:ascii="GHEA Grapalat" w:hAnsi="GHEA Grapalat"/>
                <w:sz w:val="16"/>
                <w:szCs w:val="16"/>
              </w:rPr>
            </w:pPr>
          </w:p>
        </w:tc>
        <w:tc>
          <w:tcPr>
            <w:tcW w:w="1293" w:type="dxa"/>
          </w:tcPr>
          <w:p w:rsidR="00071D1C" w:rsidRPr="00B138F3" w:rsidRDefault="00071D1C" w:rsidP="00ED3045">
            <w:pPr>
              <w:widowControl w:val="0"/>
              <w:jc w:val="center"/>
              <w:rPr>
                <w:rFonts w:ascii="GHEA Grapalat" w:hAnsi="GHEA Grapalat"/>
                <w:sz w:val="16"/>
                <w:szCs w:val="16"/>
              </w:rPr>
            </w:pPr>
          </w:p>
        </w:tc>
        <w:tc>
          <w:tcPr>
            <w:tcW w:w="1007" w:type="dxa"/>
            <w:vAlign w:val="center"/>
          </w:tcPr>
          <w:p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ED3045">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ED3045">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ED3045">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ED3045">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rsidTr="00AB4EAB">
        <w:trPr>
          <w:trHeight w:val="404"/>
          <w:jc w:val="center"/>
        </w:trPr>
        <w:tc>
          <w:tcPr>
            <w:tcW w:w="1724" w:type="dxa"/>
          </w:tcPr>
          <w:p w:rsidR="00071D1C" w:rsidRPr="00B138F3" w:rsidRDefault="00071D1C" w:rsidP="00ED3045">
            <w:pPr>
              <w:widowControl w:val="0"/>
              <w:jc w:val="center"/>
              <w:rPr>
                <w:rFonts w:ascii="GHEA Grapalat" w:hAnsi="GHEA Grapalat"/>
                <w:sz w:val="16"/>
                <w:szCs w:val="16"/>
              </w:rPr>
            </w:pPr>
          </w:p>
        </w:tc>
        <w:tc>
          <w:tcPr>
            <w:tcW w:w="2155" w:type="dxa"/>
          </w:tcPr>
          <w:p w:rsidR="00071D1C" w:rsidRPr="00B138F3" w:rsidRDefault="00071D1C" w:rsidP="00ED3045">
            <w:pPr>
              <w:widowControl w:val="0"/>
              <w:jc w:val="center"/>
              <w:rPr>
                <w:rFonts w:ascii="GHEA Grapalat" w:hAnsi="GHEA Grapalat"/>
                <w:sz w:val="16"/>
                <w:szCs w:val="16"/>
              </w:rPr>
            </w:pPr>
          </w:p>
        </w:tc>
        <w:tc>
          <w:tcPr>
            <w:tcW w:w="1293" w:type="dxa"/>
          </w:tcPr>
          <w:p w:rsidR="00071D1C" w:rsidRPr="00B138F3" w:rsidRDefault="00071D1C" w:rsidP="00ED3045">
            <w:pPr>
              <w:widowControl w:val="0"/>
              <w:jc w:val="center"/>
              <w:rPr>
                <w:rFonts w:ascii="GHEA Grapalat" w:hAnsi="GHEA Grapalat"/>
                <w:sz w:val="16"/>
                <w:szCs w:val="16"/>
              </w:rPr>
            </w:pPr>
          </w:p>
        </w:tc>
        <w:tc>
          <w:tcPr>
            <w:tcW w:w="1007" w:type="dxa"/>
            <w:vAlign w:val="center"/>
          </w:tcPr>
          <w:p w:rsidR="00071D1C" w:rsidRPr="00B138F3" w:rsidRDefault="00071D1C" w:rsidP="00ED3045">
            <w:pPr>
              <w:widowControl w:val="0"/>
              <w:jc w:val="center"/>
              <w:rPr>
                <w:rFonts w:ascii="GHEA Grapalat" w:hAnsi="GHEA Grapalat"/>
                <w:sz w:val="16"/>
                <w:szCs w:val="16"/>
              </w:rPr>
            </w:pPr>
          </w:p>
        </w:tc>
        <w:tc>
          <w:tcPr>
            <w:tcW w:w="1006" w:type="dxa"/>
            <w:vAlign w:val="center"/>
          </w:tcPr>
          <w:p w:rsidR="00071D1C" w:rsidRPr="00B138F3" w:rsidRDefault="00071D1C" w:rsidP="00ED3045">
            <w:pPr>
              <w:widowControl w:val="0"/>
              <w:jc w:val="center"/>
              <w:rPr>
                <w:rFonts w:ascii="GHEA Grapalat" w:hAnsi="GHEA Grapalat"/>
                <w:sz w:val="16"/>
                <w:szCs w:val="16"/>
              </w:rPr>
            </w:pPr>
          </w:p>
        </w:tc>
        <w:tc>
          <w:tcPr>
            <w:tcW w:w="718" w:type="dxa"/>
            <w:vAlign w:val="center"/>
          </w:tcPr>
          <w:p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ED3045">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071D1C" w:rsidRPr="00B138F3" w:rsidRDefault="00071D1C" w:rsidP="00ED3045">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ED3045">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ED3045">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ED3045">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ED3045">
            <w:pPr>
              <w:widowControl w:val="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ED3045">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ED3045">
            <w:pPr>
              <w:widowControl w:val="0"/>
              <w:jc w:val="center"/>
              <w:rPr>
                <w:rFonts w:ascii="GHEA Grapalat" w:hAnsi="GHEA Grapalat"/>
              </w:rPr>
            </w:pPr>
          </w:p>
        </w:tc>
        <w:tc>
          <w:tcPr>
            <w:tcW w:w="4343" w:type="dxa"/>
          </w:tcPr>
          <w:p w:rsidR="00071D1C" w:rsidRPr="00B138F3" w:rsidRDefault="00071D1C" w:rsidP="00ED3045">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ED3045">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ED3045">
            <w:pPr>
              <w:widowControl w:val="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ED3045">
            <w:pPr>
              <w:widowControl w:val="0"/>
              <w:jc w:val="center"/>
              <w:rPr>
                <w:rFonts w:ascii="GHEA Grapalat" w:hAnsi="GHEA Grapalat"/>
              </w:rPr>
            </w:pPr>
            <w:r w:rsidRPr="00B138F3">
              <w:rPr>
                <w:rFonts w:ascii="GHEA Grapalat" w:hAnsi="GHEA Grapalat"/>
              </w:rPr>
              <w:t>М. П.</w:t>
            </w:r>
          </w:p>
        </w:tc>
      </w:tr>
    </w:tbl>
    <w:p w:rsidR="00071D1C" w:rsidRPr="00B138F3" w:rsidRDefault="00071D1C" w:rsidP="00ED3045">
      <w:pPr>
        <w:widowControl w:val="0"/>
        <w:rPr>
          <w:rFonts w:ascii="GHEA Grapalat" w:hAnsi="GHEA Grapalat"/>
        </w:rPr>
        <w:sectPr w:rsidR="00071D1C" w:rsidRPr="00B138F3" w:rsidSect="00FC021B">
          <w:footnotePr>
            <w:pos w:val="beneathText"/>
          </w:footnotePr>
          <w:pgSz w:w="16838" w:h="11906" w:orient="landscape" w:code="9"/>
          <w:pgMar w:top="540" w:right="1418" w:bottom="1418" w:left="1418" w:header="561" w:footer="561" w:gutter="0"/>
          <w:cols w:space="720"/>
        </w:sectPr>
      </w:pPr>
    </w:p>
    <w:p w:rsidR="00071D1C" w:rsidRPr="00B138F3" w:rsidRDefault="00071D1C" w:rsidP="00ED3045">
      <w:pPr>
        <w:widowControl w:val="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ED3045">
      <w:pPr>
        <w:widowControl w:val="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ED3045">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ED3045">
            <w:pPr>
              <w:widowControl w:val="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ED3045">
            <w:pPr>
              <w:widowControl w:val="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ED3045">
            <w:pPr>
              <w:widowControl w:val="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ED3045">
            <w:pPr>
              <w:widowControl w:val="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ED3045">
            <w:pPr>
              <w:widowControl w:val="0"/>
              <w:jc w:val="center"/>
              <w:rPr>
                <w:rFonts w:ascii="GHEA Grapalat" w:hAnsi="GHEA Grapalat"/>
                <w:iCs/>
              </w:rPr>
            </w:pPr>
            <w:r w:rsidRPr="00B138F3">
              <w:rPr>
                <w:rFonts w:ascii="GHEA Grapalat" w:hAnsi="GHEA Grapalat"/>
              </w:rPr>
              <w:t>Р/С____________________________</w:t>
            </w:r>
          </w:p>
          <w:p w:rsidR="0038400D" w:rsidRPr="00B138F3" w:rsidRDefault="0038400D" w:rsidP="00ED3045">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ED3045">
            <w:pPr>
              <w:widowControl w:val="0"/>
              <w:jc w:val="center"/>
              <w:rPr>
                <w:rFonts w:ascii="GHEA Grapalat" w:hAnsi="GHEA Grapalat"/>
                <w:iCs/>
              </w:rPr>
            </w:pPr>
            <w:r w:rsidRPr="00B138F3">
              <w:rPr>
                <w:rFonts w:ascii="GHEA Grapalat" w:hAnsi="GHEA Grapalat"/>
              </w:rPr>
              <w:t xml:space="preserve">Заказчик </w:t>
            </w:r>
          </w:p>
          <w:p w:rsidR="0038400D" w:rsidRPr="00B138F3" w:rsidRDefault="0038400D" w:rsidP="00ED3045">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ED3045">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ED3045">
            <w:pPr>
              <w:widowControl w:val="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ED3045">
            <w:pPr>
              <w:widowControl w:val="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ED3045">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ED3045">
      <w:pPr>
        <w:widowControl w:val="0"/>
        <w:ind w:firstLine="375"/>
        <w:rPr>
          <w:rFonts w:ascii="GHEA Grapalat" w:hAnsi="GHEA Grapalat"/>
          <w:iCs/>
        </w:rPr>
      </w:pPr>
    </w:p>
    <w:p w:rsidR="0038400D" w:rsidRPr="00B138F3" w:rsidRDefault="0038400D" w:rsidP="00ED3045">
      <w:pPr>
        <w:widowControl w:val="0"/>
        <w:ind w:left="567" w:right="467"/>
        <w:jc w:val="center"/>
        <w:rPr>
          <w:rFonts w:ascii="GHEA Grapalat" w:hAnsi="GHEA Grapalat"/>
          <w:iCs/>
        </w:rPr>
      </w:pPr>
      <w:r w:rsidRPr="00B138F3">
        <w:rPr>
          <w:rFonts w:ascii="GHEA Grapalat" w:hAnsi="GHEA Grapalat"/>
          <w:b/>
        </w:rPr>
        <w:t>АКТ №</w:t>
      </w:r>
    </w:p>
    <w:p w:rsidR="0038400D" w:rsidRPr="00B138F3" w:rsidRDefault="0038400D" w:rsidP="00ED3045">
      <w:pPr>
        <w:widowControl w:val="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ED3045">
      <w:pPr>
        <w:pStyle w:val="a3"/>
        <w:widowControl w:val="0"/>
        <w:spacing w:line="240" w:lineRule="auto"/>
        <w:ind w:firstLine="0"/>
        <w:jc w:val="center"/>
        <w:rPr>
          <w:rFonts w:ascii="GHEA Grapalat" w:hAnsi="GHEA Grapalat"/>
          <w:b/>
          <w:bCs/>
          <w:iCs/>
          <w:sz w:val="24"/>
          <w:szCs w:val="24"/>
        </w:rPr>
      </w:pPr>
    </w:p>
    <w:p w:rsidR="0038400D" w:rsidRPr="00B138F3" w:rsidRDefault="0038400D" w:rsidP="00ED3045">
      <w:pPr>
        <w:pStyle w:val="a3"/>
        <w:widowControl w:val="0"/>
        <w:tabs>
          <w:tab w:val="left" w:pos="1134"/>
          <w:tab w:val="left" w:pos="1843"/>
        </w:tabs>
        <w:spacing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ED3045">
      <w:pPr>
        <w:pStyle w:val="af4"/>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ED3045">
      <w:pPr>
        <w:pStyle w:val="af4"/>
        <w:widowControl w:val="0"/>
        <w:spacing w:before="0" w:beforeAutospacing="0" w:after="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ED3045">
      <w:pPr>
        <w:pStyle w:val="af4"/>
        <w:widowControl w:val="0"/>
        <w:spacing w:before="0" w:beforeAutospacing="0" w:after="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ED3045">
      <w:pPr>
        <w:widowControl w:val="0"/>
        <w:tabs>
          <w:tab w:val="left" w:pos="5954"/>
          <w:tab w:val="left" w:pos="6663"/>
          <w:tab w:val="left" w:pos="7513"/>
        </w:tabs>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ED3045">
      <w:pPr>
        <w:widowControl w:val="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ED3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tcPr>
          <w:p w:rsidR="0038400D" w:rsidRPr="00B138F3" w:rsidRDefault="0038400D" w:rsidP="00ED3045">
            <w:pPr>
              <w:pStyle w:val="af4"/>
              <w:widowControl w:val="0"/>
              <w:spacing w:before="0" w:beforeAutospacing="0" w:after="0" w:afterAutospacing="0"/>
              <w:jc w:val="center"/>
              <w:rPr>
                <w:rFonts w:ascii="GHEA Grapalat" w:hAnsi="GHEA Grapalat"/>
                <w:sz w:val="16"/>
                <w:szCs w:val="16"/>
              </w:rPr>
            </w:pPr>
          </w:p>
        </w:tc>
      </w:tr>
    </w:tbl>
    <w:p w:rsidR="0038400D" w:rsidRPr="00B138F3" w:rsidRDefault="0038400D" w:rsidP="00ED3045">
      <w:pPr>
        <w:widowControl w:val="0"/>
        <w:ind w:firstLine="375"/>
        <w:jc w:val="both"/>
        <w:rPr>
          <w:rFonts w:ascii="GHEA Grapalat" w:hAnsi="GHEA Grapalat" w:cs="Arial"/>
          <w:iCs/>
          <w:lang w:val="en-US"/>
        </w:rPr>
      </w:pPr>
    </w:p>
    <w:p w:rsidR="0038400D" w:rsidRPr="00B138F3" w:rsidRDefault="0038400D" w:rsidP="00ED3045">
      <w:pPr>
        <w:widowControl w:val="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ED3045">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ED3045">
            <w:pPr>
              <w:widowControl w:val="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ED3045">
            <w:pPr>
              <w:widowControl w:val="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ED3045">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ED3045">
            <w:pPr>
              <w:widowControl w:val="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ED3045">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ED3045">
            <w:pPr>
              <w:widowControl w:val="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ED3045">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ED3045">
            <w:pPr>
              <w:widowControl w:val="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ED3045">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ED3045">
            <w:pPr>
              <w:widowControl w:val="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ED3045">
            <w:pPr>
              <w:widowControl w:val="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ED3045">
            <w:pPr>
              <w:widowControl w:val="0"/>
              <w:jc w:val="center"/>
              <w:rPr>
                <w:rFonts w:ascii="GHEA Grapalat" w:hAnsi="GHEA Grapalat"/>
                <w:iCs/>
              </w:rPr>
            </w:pPr>
            <w:r w:rsidRPr="00B138F3">
              <w:rPr>
                <w:rFonts w:ascii="GHEA Grapalat" w:hAnsi="GHEA Grapalat"/>
              </w:rPr>
              <w:t>М. П.</w:t>
            </w:r>
          </w:p>
        </w:tc>
      </w:tr>
    </w:tbl>
    <w:p w:rsidR="00196F14" w:rsidRPr="00B138F3" w:rsidRDefault="00196F14" w:rsidP="00ED3045">
      <w:pPr>
        <w:widowControl w:val="0"/>
        <w:jc w:val="right"/>
        <w:rPr>
          <w:rFonts w:ascii="GHEA Grapalat" w:hAnsi="GHEA Grapalat" w:cs="Sylfaen"/>
          <w:b/>
        </w:rPr>
      </w:pPr>
    </w:p>
    <w:p w:rsidR="00196F14" w:rsidRPr="00B138F3" w:rsidRDefault="00196F14" w:rsidP="00ED3045">
      <w:pPr>
        <w:rPr>
          <w:rFonts w:ascii="GHEA Grapalat" w:hAnsi="GHEA Grapalat" w:cs="Sylfaen"/>
          <w:b/>
        </w:rPr>
      </w:pPr>
      <w:r w:rsidRPr="00B138F3">
        <w:rPr>
          <w:rFonts w:ascii="GHEA Grapalat" w:hAnsi="GHEA Grapalat" w:cs="Sylfaen"/>
          <w:b/>
        </w:rPr>
        <w:br w:type="page"/>
      </w:r>
    </w:p>
    <w:p w:rsidR="00071D1C" w:rsidRPr="00B138F3" w:rsidRDefault="00071D1C" w:rsidP="00ED3045">
      <w:pPr>
        <w:widowControl w:val="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ED3045">
      <w:pPr>
        <w:widowControl w:val="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ED3045">
      <w:pPr>
        <w:widowControl w:val="0"/>
        <w:tabs>
          <w:tab w:val="left" w:pos="360"/>
          <w:tab w:val="left" w:pos="540"/>
        </w:tabs>
        <w:jc w:val="center"/>
        <w:rPr>
          <w:rFonts w:ascii="GHEA Grapalat" w:hAnsi="GHEA Grapalat" w:cs="Sylfaen"/>
          <w:b/>
          <w:bCs/>
        </w:rPr>
      </w:pPr>
    </w:p>
    <w:p w:rsidR="00071D1C" w:rsidRPr="00B138F3" w:rsidRDefault="00196F14" w:rsidP="00ED3045">
      <w:pPr>
        <w:widowControl w:val="0"/>
        <w:jc w:val="center"/>
        <w:rPr>
          <w:rFonts w:ascii="GHEA Grapalat" w:hAnsi="GHEA Grapalat" w:cs="Sylfaen"/>
          <w:bCs/>
        </w:rPr>
      </w:pPr>
      <w:r w:rsidRPr="00B138F3">
        <w:rPr>
          <w:rFonts w:ascii="GHEA Grapalat" w:hAnsi="GHEA Grapalat"/>
        </w:rPr>
        <w:t>АКТ №———</w:t>
      </w:r>
    </w:p>
    <w:p w:rsidR="00071D1C" w:rsidRPr="00B138F3" w:rsidRDefault="00071D1C" w:rsidP="00ED3045">
      <w:pPr>
        <w:widowControl w:val="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ED3045">
      <w:pPr>
        <w:widowControl w:val="0"/>
        <w:tabs>
          <w:tab w:val="left" w:pos="360"/>
          <w:tab w:val="left" w:pos="540"/>
        </w:tabs>
        <w:jc w:val="center"/>
        <w:rPr>
          <w:rFonts w:ascii="GHEA Grapalat" w:hAnsi="GHEA Grapalat" w:cs="Sylfaen"/>
        </w:rPr>
      </w:pPr>
    </w:p>
    <w:p w:rsidR="006B3AE3" w:rsidRPr="00B138F3" w:rsidRDefault="006B3AE3" w:rsidP="00ED3045">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ED3045">
      <w:pPr>
        <w:widowControl w:val="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ED3045">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ED3045">
      <w:pPr>
        <w:widowControl w:val="0"/>
        <w:tabs>
          <w:tab w:val="left" w:pos="6379"/>
        </w:tabs>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ED3045">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ED3045">
      <w:pPr>
        <w:widowControl w:val="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ED3045">
      <w:pPr>
        <w:widowControl w:val="0"/>
        <w:tabs>
          <w:tab w:val="left" w:pos="360"/>
          <w:tab w:val="left" w:pos="540"/>
        </w:tabs>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ED3045">
            <w:pPr>
              <w:widowControl w:val="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ED3045">
            <w:pPr>
              <w:widowControl w:val="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ED3045">
            <w:pPr>
              <w:widowControl w:val="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ED3045">
            <w:pPr>
              <w:widowControl w:val="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ED3045">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ED3045">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ED3045">
            <w:pPr>
              <w:widowControl w:val="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ED3045">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ED3045">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ED3045">
            <w:pPr>
              <w:widowControl w:val="0"/>
              <w:jc w:val="center"/>
              <w:rPr>
                <w:rFonts w:ascii="GHEA Grapalat" w:hAnsi="GHEA Grapalat" w:cs="Sylfaen"/>
                <w:sz w:val="20"/>
                <w:szCs w:val="20"/>
              </w:rPr>
            </w:pPr>
          </w:p>
        </w:tc>
      </w:tr>
    </w:tbl>
    <w:p w:rsidR="00071D1C" w:rsidRPr="00B138F3" w:rsidRDefault="00071D1C" w:rsidP="00ED3045">
      <w:pPr>
        <w:widowControl w:val="0"/>
        <w:tabs>
          <w:tab w:val="left" w:pos="360"/>
          <w:tab w:val="left" w:pos="540"/>
        </w:tabs>
        <w:jc w:val="both"/>
        <w:rPr>
          <w:rFonts w:ascii="GHEA Grapalat" w:hAnsi="GHEA Grapalat" w:cs="Sylfaen"/>
        </w:rPr>
      </w:pPr>
    </w:p>
    <w:p w:rsidR="00071D1C" w:rsidRPr="00B138F3" w:rsidRDefault="00071D1C" w:rsidP="00ED3045">
      <w:pPr>
        <w:widowControl w:val="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ED3045">
      <w:pPr>
        <w:rPr>
          <w:rFonts w:ascii="GHEA Grapalat" w:hAnsi="GHEA Grapalat"/>
        </w:rPr>
      </w:pPr>
      <w:r>
        <w:rPr>
          <w:rFonts w:ascii="GHEA Grapalat" w:hAnsi="GHEA Grapalat"/>
        </w:rPr>
        <w:t xml:space="preserve">                                                       </w:t>
      </w:r>
    </w:p>
    <w:p w:rsidR="00071D1C" w:rsidRPr="00B138F3" w:rsidRDefault="00B138F3" w:rsidP="00ED3045">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ED3045">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ED3045">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ED3045">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ED3045">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ED3045">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ED3045">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ED3045">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ED3045">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ED3045">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ED3045">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ED3045">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ED3045">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ED3045">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ED3045">
      <w:pPr>
        <w:widowControl w:val="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D42" w:rsidRDefault="00697D42">
      <w:r>
        <w:separator/>
      </w:r>
    </w:p>
  </w:endnote>
  <w:endnote w:type="continuationSeparator" w:id="0">
    <w:p w:rsidR="00697D42" w:rsidRDefault="00697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A043A3" w:rsidRPr="00C861E9" w:rsidRDefault="00A043A3">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93EA0">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D42" w:rsidRDefault="00697D42">
      <w:r>
        <w:separator/>
      </w:r>
    </w:p>
  </w:footnote>
  <w:footnote w:type="continuationSeparator" w:id="0">
    <w:p w:rsidR="00697D42" w:rsidRDefault="00697D42">
      <w:r>
        <w:continuationSeparator/>
      </w:r>
    </w:p>
  </w:footnote>
  <w:footnote w:id="1">
    <w:p w:rsidR="00A043A3" w:rsidRPr="008842CE" w:rsidRDefault="00A043A3"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rsidR="00A043A3" w:rsidRPr="00541313" w:rsidRDefault="00A043A3"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A043A3" w:rsidRDefault="00A043A3"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драмов РА и для полного выполнения заключаемого договора в дальнейшем также потребуются финансовые средства.</w:t>
      </w:r>
    </w:p>
    <w:p w:rsidR="00A043A3" w:rsidRDefault="00A043A3"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p w:rsidR="00A043A3" w:rsidRDefault="00A043A3"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A043A3" w:rsidRPr="00D3436F" w:rsidRDefault="00A043A3"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A043A3" w:rsidRPr="008842CE" w:rsidRDefault="00A043A3" w:rsidP="001831C4">
      <w:pPr>
        <w:pStyle w:val="af2"/>
        <w:widowControl w:val="0"/>
        <w:jc w:val="both"/>
        <w:rPr>
          <w:rFonts w:ascii="GHEA Grapalat" w:hAnsi="GHEA Grapalat"/>
          <w:lang w:val="af-ZA"/>
        </w:rPr>
      </w:pPr>
    </w:p>
    <w:p w:rsidR="00A043A3" w:rsidRPr="008842CE" w:rsidRDefault="00A043A3" w:rsidP="008842CE">
      <w:pPr>
        <w:pStyle w:val="af2"/>
        <w:widowControl w:val="0"/>
        <w:jc w:val="both"/>
        <w:rPr>
          <w:rFonts w:ascii="GHEA Grapalat" w:hAnsi="GHEA Grapalat"/>
          <w:lang w:val="af-ZA"/>
        </w:rPr>
      </w:pPr>
    </w:p>
  </w:footnote>
  <w:footnote w:id="3">
    <w:p w:rsidR="00A043A3" w:rsidRPr="00CD6B60" w:rsidRDefault="00A043A3"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A043A3" w:rsidRPr="00CD6B60" w:rsidRDefault="00A043A3"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A043A3" w:rsidRPr="00CD6B60" w:rsidRDefault="00A043A3"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043A3" w:rsidRPr="00CD6B60" w:rsidRDefault="00A043A3"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A043A3" w:rsidRDefault="00A043A3"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A043A3" w:rsidRDefault="00A043A3"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A043A3" w:rsidRPr="009E2596" w:rsidRDefault="00A043A3"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5">
    <w:p w:rsidR="00A043A3" w:rsidRPr="0049623A" w:rsidDel="00932115" w:rsidRDefault="00A043A3" w:rsidP="00AF1F59">
      <w:pPr>
        <w:pStyle w:val="af2"/>
        <w:jc w:val="both"/>
        <w:rPr>
          <w:del w:id="1"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6">
    <w:p w:rsidR="00A043A3" w:rsidRPr="002C2499" w:rsidRDefault="00A043A3"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A043A3" w:rsidRPr="000811C1" w:rsidRDefault="00A043A3">
      <w:pPr>
        <w:pStyle w:val="af2"/>
        <w:rPr>
          <w:rFonts w:asciiTheme="minorHAnsi" w:hAnsiTheme="minorHAnsi"/>
        </w:rPr>
      </w:pPr>
    </w:p>
  </w:footnote>
  <w:footnote w:id="7">
    <w:p w:rsidR="00A043A3" w:rsidRPr="00FE2AA4" w:rsidRDefault="00A043A3">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rsidR="00A043A3" w:rsidRPr="008842CE" w:rsidRDefault="00A043A3"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A043A3" w:rsidRPr="000811C1" w:rsidRDefault="00A043A3">
      <w:pPr>
        <w:pStyle w:val="af2"/>
        <w:rPr>
          <w:lang w:val="af-ZA"/>
        </w:rPr>
      </w:pPr>
    </w:p>
  </w:footnote>
  <w:footnote w:id="9">
    <w:p w:rsidR="00A043A3" w:rsidRPr="0092041F" w:rsidRDefault="00A043A3"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10">
    <w:p w:rsidR="00A043A3" w:rsidRPr="008E4439" w:rsidRDefault="00A043A3"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A043A3" w:rsidRPr="000811C1" w:rsidRDefault="00A043A3" w:rsidP="0027573B">
      <w:pPr>
        <w:pStyle w:val="af2"/>
        <w:rPr>
          <w:rFonts w:ascii="Sylfaen" w:hAnsi="Sylfaen"/>
          <w:sz w:val="18"/>
          <w:szCs w:val="18"/>
        </w:rPr>
      </w:pPr>
    </w:p>
  </w:footnote>
  <w:footnote w:id="11">
    <w:p w:rsidR="00A043A3" w:rsidRPr="00A31673" w:rsidRDefault="00A043A3">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A043A3" w:rsidRPr="00DE7706" w:rsidRDefault="00A043A3">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A043A3" w:rsidRDefault="00A043A3"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043A3" w:rsidRDefault="00A043A3" w:rsidP="006B3E56">
      <w:pPr>
        <w:pStyle w:val="af2"/>
        <w:rPr>
          <w:rFonts w:asciiTheme="minorHAnsi" w:hAnsiTheme="minorHAnsi"/>
          <w:lang w:val="af-ZA"/>
        </w:rPr>
      </w:pPr>
    </w:p>
  </w:footnote>
  <w:footnote w:id="14">
    <w:p w:rsidR="00A043A3" w:rsidRPr="00A25D1B" w:rsidRDefault="00A043A3"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rsidR="00A043A3" w:rsidRPr="00DC619D" w:rsidRDefault="00A043A3"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rsidR="00A043A3" w:rsidRPr="00D3436F" w:rsidRDefault="00A043A3"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A043A3" w:rsidRPr="00D3436F" w:rsidRDefault="00A043A3">
      <w:pPr>
        <w:pStyle w:val="af2"/>
        <w:rPr>
          <w:lang w:val="es-ES"/>
        </w:rPr>
      </w:pPr>
    </w:p>
  </w:footnote>
  <w:footnote w:id="17">
    <w:p w:rsidR="00A043A3" w:rsidRPr="00217344" w:rsidRDefault="00A043A3"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rsidR="00A043A3" w:rsidRPr="008842CE" w:rsidRDefault="00A043A3"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A043A3" w:rsidRPr="008842CE" w:rsidRDefault="00A043A3" w:rsidP="003D2FE2">
      <w:pPr>
        <w:pStyle w:val="af2"/>
        <w:jc w:val="both"/>
        <w:rPr>
          <w:rFonts w:ascii="GHEA Grapalat" w:hAnsi="GHEA Grapalat"/>
        </w:rPr>
      </w:pPr>
    </w:p>
  </w:footnote>
  <w:footnote w:id="19">
    <w:p w:rsidR="00A043A3" w:rsidRPr="008842CE" w:rsidRDefault="00A043A3" w:rsidP="003D2FE2">
      <w:pPr>
        <w:pStyle w:val="af2"/>
        <w:jc w:val="both"/>
      </w:pPr>
    </w:p>
  </w:footnote>
  <w:footnote w:id="20">
    <w:p w:rsidR="00A043A3" w:rsidRPr="008842CE" w:rsidRDefault="00A043A3"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A043A3" w:rsidRPr="008842CE" w:rsidRDefault="00A043A3" w:rsidP="000A214C">
      <w:pPr>
        <w:pStyle w:val="af2"/>
        <w:jc w:val="both"/>
        <w:rPr>
          <w:rFonts w:ascii="GHEA Grapalat" w:hAnsi="GHEA Grapalat"/>
        </w:rPr>
      </w:pPr>
    </w:p>
  </w:footnote>
  <w:footnote w:id="21">
    <w:p w:rsidR="00A043A3" w:rsidRPr="008842CE" w:rsidRDefault="00A043A3" w:rsidP="000A214C">
      <w:pPr>
        <w:pStyle w:val="af2"/>
        <w:jc w:val="both"/>
      </w:pPr>
    </w:p>
  </w:footnote>
  <w:footnote w:id="22">
    <w:p w:rsidR="00A043A3" w:rsidRPr="008842CE" w:rsidRDefault="00A043A3"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A043A3" w:rsidRPr="00D3436F" w:rsidRDefault="00A043A3"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4">
    <w:p w:rsidR="00A043A3" w:rsidRPr="008842CE" w:rsidRDefault="00A043A3"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A043A3" w:rsidRPr="00D3436F" w:rsidRDefault="00A043A3">
      <w:pPr>
        <w:pStyle w:val="af2"/>
        <w:rPr>
          <w:lang w:val="hy-AM"/>
        </w:rPr>
      </w:pPr>
    </w:p>
  </w:footnote>
  <w:footnote w:id="25">
    <w:p w:rsidR="00A043A3" w:rsidRPr="00402BC3" w:rsidRDefault="00A043A3"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A043A3" w:rsidRPr="00552088" w:rsidRDefault="00A043A3"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043A3" w:rsidRPr="00D3436F" w:rsidRDefault="00A043A3">
      <w:pPr>
        <w:pStyle w:val="af2"/>
        <w:rPr>
          <w:lang w:val="hy-AM"/>
        </w:rPr>
      </w:pPr>
    </w:p>
  </w:footnote>
  <w:footnote w:id="26">
    <w:p w:rsidR="00A043A3" w:rsidRPr="008842CE" w:rsidRDefault="00A043A3"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A043A3" w:rsidRPr="00D3436F" w:rsidRDefault="00A043A3">
      <w:pPr>
        <w:pStyle w:val="af2"/>
        <w:rPr>
          <w:lang w:val="hy-AM"/>
        </w:rPr>
      </w:pPr>
    </w:p>
  </w:footnote>
  <w:footnote w:id="27">
    <w:p w:rsidR="00A043A3" w:rsidRPr="00D3436F" w:rsidRDefault="00A043A3"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8">
    <w:p w:rsidR="00A043A3" w:rsidRPr="008842CE" w:rsidRDefault="00A043A3"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043A3" w:rsidRPr="00D3436F" w:rsidRDefault="00A043A3">
      <w:pPr>
        <w:pStyle w:val="af2"/>
        <w:rPr>
          <w:lang w:val="hy-AM"/>
        </w:rPr>
      </w:pPr>
    </w:p>
  </w:footnote>
  <w:footnote w:id="29">
    <w:p w:rsidR="00A043A3" w:rsidRPr="008842CE" w:rsidRDefault="00A043A3"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A043A3" w:rsidRPr="008842CE" w:rsidRDefault="00A043A3"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A043A3" w:rsidRPr="00D3436F" w:rsidRDefault="00A043A3">
      <w:pPr>
        <w:pStyle w:val="af2"/>
        <w:rPr>
          <w:lang w:val="hy-AM"/>
        </w:rPr>
      </w:pPr>
    </w:p>
  </w:footnote>
  <w:footnote w:id="30">
    <w:p w:rsidR="00A043A3" w:rsidRPr="00E861BF" w:rsidRDefault="00A043A3"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31">
    <w:p w:rsidR="00A043A3" w:rsidRDefault="00A043A3"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A043A3" w:rsidRDefault="00A043A3"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A043A3" w:rsidRDefault="00A043A3" w:rsidP="00B64ECA">
      <w:pPr>
        <w:pStyle w:val="af2"/>
        <w:widowControl w:val="0"/>
        <w:jc w:val="both"/>
        <w:rPr>
          <w:rFonts w:ascii="GHEA Grapalat" w:hAnsi="GHEA Grapalat"/>
          <w:i/>
        </w:rPr>
      </w:pPr>
    </w:p>
    <w:p w:rsidR="00A043A3" w:rsidRDefault="00A043A3" w:rsidP="00B64ECA">
      <w:pPr>
        <w:pStyle w:val="af2"/>
        <w:widowControl w:val="0"/>
        <w:jc w:val="both"/>
        <w:rPr>
          <w:rFonts w:ascii="GHEA Grapalat" w:hAnsi="GHEA Grapalat"/>
          <w:i/>
        </w:rPr>
      </w:pPr>
    </w:p>
    <w:p w:rsidR="00A043A3" w:rsidRDefault="00A043A3" w:rsidP="00B64ECA">
      <w:pPr>
        <w:pStyle w:val="af2"/>
        <w:widowControl w:val="0"/>
        <w:jc w:val="both"/>
        <w:rPr>
          <w:rFonts w:ascii="GHEA Grapalat" w:hAnsi="GHEA Grapalat"/>
          <w:i/>
        </w:rPr>
      </w:pPr>
    </w:p>
    <w:p w:rsidR="00A043A3" w:rsidRDefault="00A043A3" w:rsidP="00B64ECA">
      <w:pPr>
        <w:pStyle w:val="af2"/>
        <w:widowControl w:val="0"/>
        <w:jc w:val="both"/>
        <w:rPr>
          <w:rFonts w:ascii="GHEA Grapalat" w:hAnsi="GHEA Grapalat"/>
          <w:i/>
        </w:rPr>
      </w:pPr>
    </w:p>
    <w:p w:rsidR="00A043A3" w:rsidRDefault="00A043A3" w:rsidP="00B64ECA">
      <w:pPr>
        <w:pStyle w:val="af2"/>
        <w:widowControl w:val="0"/>
        <w:jc w:val="both"/>
        <w:rPr>
          <w:rFonts w:ascii="GHEA Grapalat" w:hAnsi="GHEA Grapalat"/>
          <w:i/>
        </w:rPr>
      </w:pPr>
    </w:p>
    <w:p w:rsidR="00A043A3" w:rsidRDefault="00A043A3" w:rsidP="00B64ECA">
      <w:pPr>
        <w:pStyle w:val="af2"/>
        <w:widowControl w:val="0"/>
        <w:jc w:val="both"/>
        <w:rPr>
          <w:rFonts w:ascii="GHEA Grapalat" w:hAnsi="GHEA Grapalat"/>
          <w:i/>
        </w:rPr>
      </w:pPr>
    </w:p>
    <w:p w:rsidR="00A043A3" w:rsidRDefault="00A043A3" w:rsidP="00B64ECA">
      <w:pPr>
        <w:pStyle w:val="af2"/>
        <w:widowControl w:val="0"/>
        <w:jc w:val="both"/>
        <w:rPr>
          <w:rFonts w:ascii="GHEA Grapalat" w:hAnsi="GHEA Grapalat"/>
          <w:i/>
        </w:rPr>
      </w:pPr>
    </w:p>
    <w:p w:rsidR="00A043A3" w:rsidRDefault="00A043A3" w:rsidP="00B64ECA">
      <w:pPr>
        <w:pStyle w:val="af2"/>
        <w:widowControl w:val="0"/>
        <w:jc w:val="both"/>
        <w:rPr>
          <w:rFonts w:ascii="GHEA Grapalat" w:hAnsi="GHEA Grapalat"/>
          <w:i/>
        </w:rPr>
      </w:pPr>
    </w:p>
    <w:p w:rsidR="00A043A3" w:rsidRDefault="00A043A3" w:rsidP="00B64ECA">
      <w:pPr>
        <w:pStyle w:val="af2"/>
        <w:widowControl w:val="0"/>
        <w:jc w:val="both"/>
        <w:rPr>
          <w:rFonts w:ascii="GHEA Grapalat" w:hAnsi="GHEA Grapalat"/>
          <w:i/>
        </w:rPr>
      </w:pPr>
    </w:p>
    <w:p w:rsidR="00A043A3" w:rsidRDefault="00A043A3" w:rsidP="00B64ECA">
      <w:pPr>
        <w:pStyle w:val="af2"/>
        <w:widowControl w:val="0"/>
        <w:jc w:val="both"/>
        <w:rPr>
          <w:rFonts w:ascii="GHEA Grapalat" w:hAnsi="GHEA Grapalat"/>
          <w:i/>
        </w:rPr>
      </w:pPr>
    </w:p>
    <w:p w:rsidR="00A043A3" w:rsidRPr="00E861BF" w:rsidRDefault="00A043A3" w:rsidP="00B64ECA">
      <w:pPr>
        <w:pStyle w:val="af2"/>
        <w:widowControl w:val="0"/>
        <w:jc w:val="both"/>
        <w:rPr>
          <w:rFonts w:ascii="GHEA Grapalat" w:hAnsi="GHEA Grapalat"/>
          <w:i/>
        </w:rPr>
      </w:pPr>
    </w:p>
  </w:footnote>
  <w:footnote w:id="32">
    <w:p w:rsidR="00A043A3" w:rsidRPr="008842CE" w:rsidRDefault="00A043A3"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3">
    <w:p w:rsidR="00A043A3" w:rsidRPr="008842CE" w:rsidRDefault="00A043A3"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9"/>
  </w:num>
  <w:num w:numId="3">
    <w:abstractNumId w:val="19"/>
  </w:num>
  <w:num w:numId="4">
    <w:abstractNumId w:val="14"/>
  </w:num>
  <w:num w:numId="5">
    <w:abstractNumId w:val="23"/>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7"/>
  </w:num>
  <w:num w:numId="13">
    <w:abstractNumId w:val="24"/>
  </w:num>
  <w:num w:numId="14">
    <w:abstractNumId w:val="10"/>
  </w:num>
  <w:num w:numId="15">
    <w:abstractNumId w:val="25"/>
  </w:num>
  <w:num w:numId="16">
    <w:abstractNumId w:val="12"/>
  </w:num>
  <w:num w:numId="17">
    <w:abstractNumId w:val="6"/>
  </w:num>
  <w:num w:numId="18">
    <w:abstractNumId w:val="0"/>
  </w:num>
  <w:num w:numId="19">
    <w:abstractNumId w:val="15"/>
  </w:num>
  <w:num w:numId="20">
    <w:abstractNumId w:val="15"/>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2"/>
  </w:num>
  <w:num w:numId="26">
    <w:abstractNumId w:val="4"/>
  </w:num>
  <w:num w:numId="27">
    <w:abstractNumId w:val="3"/>
  </w:num>
  <w:num w:numId="28">
    <w:abstractNumId w:val="28"/>
  </w:num>
  <w:num w:numId="29">
    <w:abstractNumId w:val="26"/>
  </w:num>
  <w:num w:numId="30">
    <w:abstractNumId w:val="22"/>
  </w:num>
  <w:num w:numId="31">
    <w:abstractNumId w:val="1"/>
  </w:num>
  <w:num w:numId="32">
    <w:abstractNumId w:val="11"/>
  </w:num>
  <w:num w:numId="33">
    <w:abstractNumId w:val="16"/>
  </w:num>
  <w:num w:numId="34">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14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2C6"/>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1A8C"/>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A3B"/>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28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4A3A"/>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62D"/>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534"/>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3C1E"/>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30"/>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3F8D"/>
    <w:rsid w:val="002845EA"/>
    <w:rsid w:val="002846B1"/>
    <w:rsid w:val="002863B2"/>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1BD"/>
    <w:rsid w:val="002A2F79"/>
    <w:rsid w:val="002A3785"/>
    <w:rsid w:val="002A3FC1"/>
    <w:rsid w:val="002A464D"/>
    <w:rsid w:val="002A4BE0"/>
    <w:rsid w:val="002A560E"/>
    <w:rsid w:val="002A665D"/>
    <w:rsid w:val="002A7380"/>
    <w:rsid w:val="002A76C6"/>
    <w:rsid w:val="002A7A40"/>
    <w:rsid w:val="002B0631"/>
    <w:rsid w:val="002B0AEA"/>
    <w:rsid w:val="002B0B1D"/>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3E5"/>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7CA"/>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EA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1FDA"/>
    <w:rsid w:val="003D20D8"/>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64D"/>
    <w:rsid w:val="00405996"/>
    <w:rsid w:val="004068F5"/>
    <w:rsid w:val="004072C8"/>
    <w:rsid w:val="0040761D"/>
    <w:rsid w:val="0041023E"/>
    <w:rsid w:val="004110AC"/>
    <w:rsid w:val="004116A0"/>
    <w:rsid w:val="00411D9D"/>
    <w:rsid w:val="00413390"/>
    <w:rsid w:val="00413595"/>
    <w:rsid w:val="004165B6"/>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82C"/>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6AEC"/>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C7F28"/>
    <w:rsid w:val="004D0281"/>
    <w:rsid w:val="004D0AE2"/>
    <w:rsid w:val="004D0EA7"/>
    <w:rsid w:val="004D1C32"/>
    <w:rsid w:val="004D1E87"/>
    <w:rsid w:val="004D2727"/>
    <w:rsid w:val="004D28BA"/>
    <w:rsid w:val="004D2B0B"/>
    <w:rsid w:val="004D2B4B"/>
    <w:rsid w:val="004D5671"/>
    <w:rsid w:val="004D5FF6"/>
    <w:rsid w:val="004D6073"/>
    <w:rsid w:val="004D64A9"/>
    <w:rsid w:val="004D6848"/>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6D2"/>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AF5"/>
    <w:rsid w:val="00682E8D"/>
    <w:rsid w:val="00685962"/>
    <w:rsid w:val="00685A30"/>
    <w:rsid w:val="00685C48"/>
    <w:rsid w:val="00687E34"/>
    <w:rsid w:val="006906E8"/>
    <w:rsid w:val="00691009"/>
    <w:rsid w:val="006912BB"/>
    <w:rsid w:val="00692C09"/>
    <w:rsid w:val="00692FA3"/>
    <w:rsid w:val="00693101"/>
    <w:rsid w:val="00693C4E"/>
    <w:rsid w:val="00693FAD"/>
    <w:rsid w:val="006953B6"/>
    <w:rsid w:val="006968E8"/>
    <w:rsid w:val="00696900"/>
    <w:rsid w:val="00697C38"/>
    <w:rsid w:val="00697D42"/>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1C85"/>
    <w:rsid w:val="006B1F85"/>
    <w:rsid w:val="006B2F02"/>
    <w:rsid w:val="006B2F80"/>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6189"/>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445"/>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3D44"/>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A1B"/>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5C76"/>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193"/>
    <w:rsid w:val="00836400"/>
    <w:rsid w:val="008365E4"/>
    <w:rsid w:val="00836C9C"/>
    <w:rsid w:val="00836E7D"/>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5B9"/>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8F7B43"/>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922"/>
    <w:rsid w:val="00915A97"/>
    <w:rsid w:val="009160C2"/>
    <w:rsid w:val="00916A53"/>
    <w:rsid w:val="00917234"/>
    <w:rsid w:val="00917747"/>
    <w:rsid w:val="00917FAA"/>
    <w:rsid w:val="00920009"/>
    <w:rsid w:val="0092041F"/>
    <w:rsid w:val="009229DF"/>
    <w:rsid w:val="00923711"/>
    <w:rsid w:val="00924434"/>
    <w:rsid w:val="00926045"/>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266"/>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2A2E"/>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346"/>
    <w:rsid w:val="009C7913"/>
    <w:rsid w:val="009D158E"/>
    <w:rsid w:val="009D1E64"/>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3A3"/>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736"/>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0F4B"/>
    <w:rsid w:val="00A412F1"/>
    <w:rsid w:val="00A42E71"/>
    <w:rsid w:val="00A43166"/>
    <w:rsid w:val="00A4360B"/>
    <w:rsid w:val="00A43D3A"/>
    <w:rsid w:val="00A4426D"/>
    <w:rsid w:val="00A45002"/>
    <w:rsid w:val="00A45662"/>
    <w:rsid w:val="00A4566B"/>
    <w:rsid w:val="00A45946"/>
    <w:rsid w:val="00A45D0A"/>
    <w:rsid w:val="00A46F92"/>
    <w:rsid w:val="00A4729F"/>
    <w:rsid w:val="00A47FCB"/>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6A1"/>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5E30"/>
    <w:rsid w:val="00AC6523"/>
    <w:rsid w:val="00AC743C"/>
    <w:rsid w:val="00AC7A2E"/>
    <w:rsid w:val="00AD0BEB"/>
    <w:rsid w:val="00AD1BFE"/>
    <w:rsid w:val="00AD2081"/>
    <w:rsid w:val="00AD305B"/>
    <w:rsid w:val="00AD34C9"/>
    <w:rsid w:val="00AD359E"/>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4AC"/>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5A7E"/>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94C"/>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D7F6A"/>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4F92"/>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8E2"/>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6A96"/>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7B5"/>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2ED4"/>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B7347"/>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D7594"/>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0E7B"/>
    <w:rsid w:val="00E81D32"/>
    <w:rsid w:val="00E84171"/>
    <w:rsid w:val="00E8425F"/>
    <w:rsid w:val="00E85A49"/>
    <w:rsid w:val="00E861BF"/>
    <w:rsid w:val="00E90E72"/>
    <w:rsid w:val="00E90FD0"/>
    <w:rsid w:val="00E91A69"/>
    <w:rsid w:val="00E91C1B"/>
    <w:rsid w:val="00E91D37"/>
    <w:rsid w:val="00E91F17"/>
    <w:rsid w:val="00E92272"/>
    <w:rsid w:val="00E92BAA"/>
    <w:rsid w:val="00E93CA2"/>
    <w:rsid w:val="00E94801"/>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AD1"/>
    <w:rsid w:val="00EA31E0"/>
    <w:rsid w:val="00EA3E33"/>
    <w:rsid w:val="00EA3FD0"/>
    <w:rsid w:val="00EA40DF"/>
    <w:rsid w:val="00EA58C8"/>
    <w:rsid w:val="00EA625E"/>
    <w:rsid w:val="00EA6AE0"/>
    <w:rsid w:val="00EA7170"/>
    <w:rsid w:val="00EA7394"/>
    <w:rsid w:val="00EA7474"/>
    <w:rsid w:val="00EA7CA6"/>
    <w:rsid w:val="00EA7FA5"/>
    <w:rsid w:val="00EB02D6"/>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939"/>
    <w:rsid w:val="00ED0BF3"/>
    <w:rsid w:val="00ED0DE3"/>
    <w:rsid w:val="00ED1142"/>
    <w:rsid w:val="00ED1170"/>
    <w:rsid w:val="00ED2352"/>
    <w:rsid w:val="00ED2462"/>
    <w:rsid w:val="00ED3045"/>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968"/>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4B2"/>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21B"/>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0021D4"/>
  <w15:docId w15:val="{B309F4DE-1FC8-4D9C-8431-86A05E18B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character" w:customStyle="1" w:styleId="af9">
    <w:name w:val="Текст примечания Знак"/>
    <w:basedOn w:val="a0"/>
    <w:link w:val="af8"/>
    <w:semiHidden/>
    <w:rsid w:val="00FC021B"/>
    <w:rPr>
      <w:rFonts w:ascii="Times Armenian" w:hAnsi="Times Armenian"/>
    </w:rPr>
  </w:style>
  <w:style w:type="paragraph" w:styleId="afa">
    <w:name w:val="annotation subject"/>
    <w:basedOn w:val="af8"/>
    <w:next w:val="af8"/>
    <w:link w:val="afb"/>
    <w:semiHidden/>
    <w:rsid w:val="007602A3"/>
    <w:rPr>
      <w:b/>
      <w:bCs/>
    </w:rPr>
  </w:style>
  <w:style w:type="character" w:customStyle="1" w:styleId="afb">
    <w:name w:val="Тема примечания Знак"/>
    <w:basedOn w:val="af9"/>
    <w:link w:val="afa"/>
    <w:semiHidden/>
    <w:rsid w:val="00FC021B"/>
    <w:rPr>
      <w:rFonts w:ascii="Times Armenian" w:hAnsi="Times Armenian"/>
      <w:b/>
      <w:bCs/>
    </w:rPr>
  </w:style>
  <w:style w:type="paragraph" w:styleId="afc">
    <w:name w:val="endnote text"/>
    <w:basedOn w:val="a"/>
    <w:link w:val="afd"/>
    <w:semiHidden/>
    <w:rsid w:val="007602A3"/>
    <w:rPr>
      <w:rFonts w:ascii="Times Armenian" w:hAnsi="Times Armenian"/>
      <w:sz w:val="20"/>
      <w:szCs w:val="20"/>
    </w:rPr>
  </w:style>
  <w:style w:type="character" w:customStyle="1" w:styleId="afd">
    <w:name w:val="Текст концевой сноски Знак"/>
    <w:basedOn w:val="a0"/>
    <w:link w:val="afc"/>
    <w:semiHidden/>
    <w:rsid w:val="00FC021B"/>
    <w:rPr>
      <w:rFonts w:ascii="Times Armenian" w:hAnsi="Times Armenian"/>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FC021B"/>
    <w:rPr>
      <w:rFonts w:ascii="Tahoma" w:hAnsi="Tahoma" w:cs="Tahoma"/>
      <w:shd w:val="clear" w:color="auto" w:fill="00008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paragraph" w:customStyle="1" w:styleId="110">
    <w:name w:val="Указатель 11"/>
    <w:basedOn w:val="a"/>
    <w:rsid w:val="00FC021B"/>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FC021B"/>
    <w:pPr>
      <w:suppressAutoHyphens/>
      <w:spacing w:line="100" w:lineRule="atLeast"/>
    </w:pPr>
    <w:rPr>
      <w:kern w:val="1"/>
      <w:sz w:val="20"/>
      <w:szCs w:val="20"/>
      <w:lang w:val="en-AU" w:eastAsia="ar-SA" w:bidi="ar-SA"/>
    </w:rPr>
  </w:style>
  <w:style w:type="paragraph" w:styleId="aff8">
    <w:name w:val="No Spacing"/>
    <w:uiPriority w:val="1"/>
    <w:qFormat/>
    <w:rsid w:val="00FC021B"/>
    <w:rPr>
      <w:rFonts w:ascii="Calibri" w:hAnsi="Calibri"/>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nder.itender@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6F904-C376-4B77-8803-E644D0910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72</Pages>
  <Words>19560</Words>
  <Characters>111496</Characters>
  <Application>Microsoft Office Word</Application>
  <DocSecurity>0</DocSecurity>
  <Lines>929</Lines>
  <Paragraphs>261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130795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17</cp:revision>
  <cp:lastPrinted>2018-02-16T07:12:00Z</cp:lastPrinted>
  <dcterms:created xsi:type="dcterms:W3CDTF">2020-03-04T12:45:00Z</dcterms:created>
  <dcterms:modified xsi:type="dcterms:W3CDTF">2020-05-08T11:27:00Z</dcterms:modified>
</cp:coreProperties>
</file>